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CD5435" w14:textId="68D02AD0" w:rsidR="00A12E4A" w:rsidRPr="00DA6938" w:rsidRDefault="00A12E4A" w:rsidP="00EE51DA">
      <w:pPr>
        <w:pStyle w:val="Tytu"/>
        <w:tabs>
          <w:tab w:val="left" w:pos="6270"/>
        </w:tabs>
        <w:spacing w:before="100" w:beforeAutospacing="1" w:after="100" w:afterAutospacing="1"/>
        <w:jc w:val="left"/>
        <w:rPr>
          <w:rFonts w:ascii="Arial" w:hAnsi="Arial" w:cs="Arial"/>
          <w:sz w:val="24"/>
          <w:szCs w:val="24"/>
        </w:rPr>
      </w:pPr>
      <w:r w:rsidRPr="00DA6938">
        <w:rPr>
          <w:rFonts w:ascii="Arial" w:hAnsi="Arial" w:cs="Arial"/>
          <w:sz w:val="24"/>
          <w:szCs w:val="24"/>
        </w:rPr>
        <w:t>Kryteria wyboru projektów</w:t>
      </w:r>
    </w:p>
    <w:p w14:paraId="1E245670" w14:textId="77777777" w:rsidR="00A12E4A" w:rsidRPr="00DA6938" w:rsidRDefault="00A12E4A" w:rsidP="004565AD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DA6938">
        <w:rPr>
          <w:rFonts w:ascii="Arial" w:hAnsi="Arial" w:cs="Arial"/>
          <w:b/>
          <w:bCs/>
          <w:sz w:val="24"/>
          <w:szCs w:val="24"/>
        </w:rPr>
        <w:t>Priorytet</w:t>
      </w:r>
      <w:r w:rsidRPr="00DA6938">
        <w:rPr>
          <w:rFonts w:ascii="Arial" w:hAnsi="Arial" w:cs="Arial"/>
          <w:sz w:val="24"/>
          <w:szCs w:val="24"/>
        </w:rPr>
        <w:t xml:space="preserve"> </w:t>
      </w:r>
      <w:r w:rsidRPr="00DA6938">
        <w:rPr>
          <w:rFonts w:ascii="Arial" w:hAnsi="Arial" w:cs="Arial"/>
          <w:b/>
          <w:bCs/>
          <w:sz w:val="24"/>
          <w:szCs w:val="24"/>
        </w:rPr>
        <w:t>2.</w:t>
      </w:r>
      <w:r w:rsidRPr="00DA6938">
        <w:rPr>
          <w:rFonts w:ascii="Arial" w:hAnsi="Arial" w:cs="Arial"/>
          <w:sz w:val="24"/>
          <w:szCs w:val="24"/>
        </w:rPr>
        <w:t xml:space="preserve"> Fundusze Europejskie dla czystej energii i ochrony zasobów środowiska regionu</w:t>
      </w:r>
    </w:p>
    <w:p w14:paraId="7314D0B7" w14:textId="77777777" w:rsidR="00A12E4A" w:rsidRPr="00DA6938" w:rsidRDefault="00A12E4A" w:rsidP="004565AD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DA6938">
        <w:rPr>
          <w:rFonts w:ascii="Arial" w:hAnsi="Arial" w:cs="Arial"/>
          <w:b/>
          <w:bCs/>
          <w:sz w:val="24"/>
          <w:szCs w:val="24"/>
        </w:rPr>
        <w:t xml:space="preserve">Cel szczegółowy 2 </w:t>
      </w:r>
      <w:r w:rsidR="00F9676D" w:rsidRPr="00DA6938">
        <w:rPr>
          <w:rFonts w:ascii="Arial" w:hAnsi="Arial" w:cs="Arial"/>
          <w:b/>
          <w:bCs/>
          <w:sz w:val="24"/>
          <w:szCs w:val="24"/>
        </w:rPr>
        <w:t>iv</w:t>
      </w:r>
      <w:r w:rsidRPr="00DA6938">
        <w:rPr>
          <w:rFonts w:ascii="Arial" w:hAnsi="Arial" w:cs="Arial"/>
          <w:b/>
          <w:bCs/>
          <w:sz w:val="24"/>
          <w:szCs w:val="24"/>
        </w:rPr>
        <w:t>.</w:t>
      </w:r>
      <w:r w:rsidRPr="00DA6938">
        <w:rPr>
          <w:rFonts w:ascii="Arial" w:hAnsi="Arial" w:cs="Arial"/>
          <w:sz w:val="24"/>
          <w:szCs w:val="24"/>
        </w:rPr>
        <w:t xml:space="preserve"> </w:t>
      </w:r>
      <w:r w:rsidR="00F9676D" w:rsidRPr="00DA6938">
        <w:rPr>
          <w:rFonts w:ascii="Arial" w:hAnsi="Arial" w:cs="Arial"/>
          <w:sz w:val="24"/>
          <w:szCs w:val="24"/>
        </w:rPr>
        <w:t>Wspieranie przystosowania się do zmian klimatu i zapobiegania ryzyku związanemu z klęskami żywiołowymi i katastrofami, a także odporności, z uwzględnieniem podejścia ekosystemowego</w:t>
      </w:r>
      <w:r w:rsidR="00F9676D" w:rsidRPr="00DA6938" w:rsidDel="00F9676D">
        <w:rPr>
          <w:rFonts w:ascii="Arial" w:hAnsi="Arial" w:cs="Arial"/>
          <w:sz w:val="24"/>
          <w:szCs w:val="24"/>
        </w:rPr>
        <w:t xml:space="preserve"> </w:t>
      </w:r>
    </w:p>
    <w:p w14:paraId="0097E802" w14:textId="77777777" w:rsidR="002B64E1" w:rsidRPr="00DA6938" w:rsidRDefault="00A12E4A" w:rsidP="004565AD">
      <w:pPr>
        <w:pStyle w:val="Podtytu"/>
        <w:spacing w:before="100" w:beforeAutospacing="1" w:after="100" w:afterAutospacing="1"/>
        <w:jc w:val="left"/>
        <w:rPr>
          <w:rFonts w:ascii="Arial" w:hAnsi="Arial" w:cs="Arial"/>
          <w:b/>
          <w:bCs/>
        </w:rPr>
      </w:pPr>
      <w:r w:rsidRPr="00DA6938">
        <w:rPr>
          <w:rFonts w:ascii="Arial" w:hAnsi="Arial" w:cs="Arial"/>
          <w:b/>
          <w:bCs/>
        </w:rPr>
        <w:t>Działanie 2.</w:t>
      </w:r>
      <w:r w:rsidR="000854F4" w:rsidRPr="00DA6938">
        <w:rPr>
          <w:rFonts w:ascii="Arial" w:hAnsi="Arial" w:cs="Arial"/>
          <w:b/>
          <w:bCs/>
        </w:rPr>
        <w:t>9</w:t>
      </w:r>
      <w:r w:rsidRPr="00DA6938">
        <w:rPr>
          <w:rFonts w:ascii="Arial" w:hAnsi="Arial" w:cs="Arial"/>
          <w:b/>
          <w:bCs/>
        </w:rPr>
        <w:t xml:space="preserve"> </w:t>
      </w:r>
      <w:r w:rsidR="000854F4" w:rsidRPr="00DA6938">
        <w:rPr>
          <w:rFonts w:ascii="Arial" w:hAnsi="Arial" w:cs="Arial"/>
        </w:rPr>
        <w:t>Mała retencja i adaptacja do zmian klimatu w regionie</w:t>
      </w:r>
    </w:p>
    <w:p w14:paraId="5EAC3B03" w14:textId="77777777" w:rsidR="00173116" w:rsidRPr="00DA6938" w:rsidRDefault="00A12E4A" w:rsidP="004565AD">
      <w:pPr>
        <w:pStyle w:val="Podtytu"/>
        <w:spacing w:before="100" w:beforeAutospacing="1" w:after="100" w:afterAutospacing="1"/>
        <w:jc w:val="left"/>
        <w:rPr>
          <w:rFonts w:ascii="Arial" w:hAnsi="Arial" w:cs="Arial"/>
          <w:b/>
        </w:rPr>
      </w:pPr>
      <w:r w:rsidRPr="00DA6938">
        <w:rPr>
          <w:rFonts w:ascii="Arial" w:hAnsi="Arial" w:cs="Arial"/>
          <w:b/>
        </w:rPr>
        <w:t xml:space="preserve">Schemat: </w:t>
      </w:r>
      <w:r w:rsidR="000854F4" w:rsidRPr="00DA6938">
        <w:rPr>
          <w:rFonts w:ascii="Arial" w:hAnsi="Arial" w:cs="Arial"/>
          <w:bCs/>
        </w:rPr>
        <w:t>Rozwój małej retencji – projekt grantowy</w:t>
      </w:r>
    </w:p>
    <w:p w14:paraId="1060DB54" w14:textId="77777777" w:rsidR="002B64E1" w:rsidRPr="00DA6938" w:rsidRDefault="00A12E4A" w:rsidP="004565AD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DA6938">
        <w:rPr>
          <w:rFonts w:ascii="Arial" w:hAnsi="Arial" w:cs="Arial"/>
          <w:b/>
          <w:bCs/>
          <w:sz w:val="24"/>
          <w:szCs w:val="24"/>
        </w:rPr>
        <w:t>Sposób wyboru projektów:</w:t>
      </w:r>
      <w:r w:rsidRPr="00DA6938">
        <w:rPr>
          <w:rFonts w:ascii="Arial" w:hAnsi="Arial" w:cs="Arial"/>
          <w:sz w:val="24"/>
          <w:szCs w:val="24"/>
        </w:rPr>
        <w:t xml:space="preserve"> </w:t>
      </w:r>
      <w:r w:rsidR="000854F4" w:rsidRPr="00DA6938">
        <w:rPr>
          <w:rFonts w:ascii="Arial" w:hAnsi="Arial" w:cs="Arial"/>
          <w:sz w:val="24"/>
          <w:szCs w:val="24"/>
        </w:rPr>
        <w:t>niekonkurencyjny</w:t>
      </w:r>
    </w:p>
    <w:p w14:paraId="6ECAE068" w14:textId="77777777" w:rsidR="005231B7" w:rsidRPr="00DA6938" w:rsidRDefault="00C0043D" w:rsidP="004565AD">
      <w:pPr>
        <w:pStyle w:val="Default"/>
        <w:spacing w:before="100" w:beforeAutospacing="1" w:after="100" w:afterAutospacing="1" w:line="276" w:lineRule="auto"/>
        <w:rPr>
          <w:rFonts w:ascii="Arial" w:hAnsi="Arial" w:cs="Arial"/>
          <w:bCs/>
          <w:color w:val="auto"/>
        </w:rPr>
      </w:pPr>
      <w:r w:rsidRPr="00DA6938">
        <w:rPr>
          <w:rFonts w:ascii="Arial" w:hAnsi="Arial" w:cs="Arial"/>
          <w:bCs/>
          <w:color w:val="auto"/>
        </w:rPr>
        <w:t>Wnioskodawcą będzie Samorząd Województwa Kujawsko-Pomorskiego</w:t>
      </w:r>
      <w:r w:rsidR="00104E59" w:rsidRPr="00DA6938">
        <w:rPr>
          <w:rFonts w:ascii="Arial" w:hAnsi="Arial" w:cs="Arial"/>
          <w:bCs/>
          <w:color w:val="auto"/>
        </w:rPr>
        <w:t>.</w:t>
      </w:r>
      <w:r w:rsidRPr="00DA6938">
        <w:rPr>
          <w:rFonts w:ascii="Arial" w:hAnsi="Arial" w:cs="Arial"/>
          <w:bCs/>
          <w:color w:val="auto"/>
        </w:rPr>
        <w:t xml:space="preserve"> </w:t>
      </w:r>
    </w:p>
    <w:p w14:paraId="780FED24" w14:textId="77777777" w:rsidR="005F58C4" w:rsidRPr="00DA6938" w:rsidRDefault="00545295" w:rsidP="00634B77">
      <w:pPr>
        <w:pStyle w:val="Default"/>
        <w:spacing w:line="276" w:lineRule="auto"/>
        <w:rPr>
          <w:rFonts w:ascii="Arial" w:hAnsi="Arial" w:cs="Arial"/>
          <w:bCs/>
          <w:color w:val="auto"/>
        </w:rPr>
      </w:pPr>
      <w:r w:rsidRPr="00DA6938">
        <w:rPr>
          <w:rFonts w:ascii="Arial" w:hAnsi="Arial" w:cs="Arial"/>
          <w:bCs/>
          <w:color w:val="auto"/>
        </w:rPr>
        <w:t>Wsp</w:t>
      </w:r>
      <w:r w:rsidR="00396B33" w:rsidRPr="00DA6938">
        <w:rPr>
          <w:rFonts w:ascii="Arial" w:hAnsi="Arial" w:cs="Arial"/>
          <w:bCs/>
          <w:color w:val="auto"/>
        </w:rPr>
        <w:t>arty</w:t>
      </w:r>
      <w:r w:rsidRPr="00DA6938">
        <w:rPr>
          <w:rFonts w:ascii="Arial" w:hAnsi="Arial" w:cs="Arial"/>
          <w:bCs/>
          <w:color w:val="auto"/>
        </w:rPr>
        <w:t xml:space="preserve"> będ</w:t>
      </w:r>
      <w:r w:rsidR="00396B33" w:rsidRPr="00DA6938">
        <w:rPr>
          <w:rFonts w:ascii="Arial" w:hAnsi="Arial" w:cs="Arial"/>
          <w:bCs/>
          <w:color w:val="auto"/>
        </w:rPr>
        <w:t>zie</w:t>
      </w:r>
      <w:r w:rsidRPr="00DA6938">
        <w:rPr>
          <w:rFonts w:ascii="Arial" w:hAnsi="Arial" w:cs="Arial"/>
          <w:bCs/>
          <w:color w:val="auto"/>
        </w:rPr>
        <w:t xml:space="preserve"> projekt </w:t>
      </w:r>
      <w:r w:rsidR="00396B33" w:rsidRPr="00DA6938">
        <w:rPr>
          <w:rFonts w:ascii="Arial" w:hAnsi="Arial" w:cs="Arial"/>
          <w:bCs/>
          <w:color w:val="auto"/>
        </w:rPr>
        <w:t xml:space="preserve">grantowy, </w:t>
      </w:r>
      <w:r w:rsidRPr="00DA6938">
        <w:rPr>
          <w:rFonts w:ascii="Arial" w:hAnsi="Arial" w:cs="Arial"/>
          <w:bCs/>
          <w:color w:val="auto"/>
        </w:rPr>
        <w:t xml:space="preserve">w </w:t>
      </w:r>
      <w:r w:rsidR="00396B33" w:rsidRPr="00DA6938">
        <w:rPr>
          <w:rFonts w:ascii="Arial" w:hAnsi="Arial" w:cs="Arial"/>
          <w:bCs/>
          <w:color w:val="auto"/>
        </w:rPr>
        <w:t xml:space="preserve">ramach którego będą realizowane działania w </w:t>
      </w:r>
      <w:r w:rsidRPr="00DA6938">
        <w:rPr>
          <w:rFonts w:ascii="Arial" w:hAnsi="Arial" w:cs="Arial"/>
          <w:bCs/>
          <w:color w:val="auto"/>
        </w:rPr>
        <w:t xml:space="preserve">zakresie </w:t>
      </w:r>
      <w:r w:rsidR="005F06BF" w:rsidRPr="00DA6938">
        <w:rPr>
          <w:rFonts w:ascii="Arial" w:hAnsi="Arial" w:cs="Arial"/>
          <w:bCs/>
          <w:color w:val="auto"/>
        </w:rPr>
        <w:t>ma</w:t>
      </w:r>
      <w:r w:rsidR="004A57E2" w:rsidRPr="00DA6938">
        <w:rPr>
          <w:rFonts w:ascii="Arial" w:hAnsi="Arial" w:cs="Arial"/>
          <w:bCs/>
          <w:color w:val="auto"/>
        </w:rPr>
        <w:t>ł</w:t>
      </w:r>
      <w:r w:rsidR="005F06BF" w:rsidRPr="00DA6938">
        <w:rPr>
          <w:rFonts w:ascii="Arial" w:hAnsi="Arial" w:cs="Arial"/>
          <w:bCs/>
          <w:color w:val="auto"/>
        </w:rPr>
        <w:t>ej retencji realizowane na obszarze województwa, taki</w:t>
      </w:r>
      <w:r w:rsidRPr="00DA6938">
        <w:rPr>
          <w:rFonts w:ascii="Arial" w:hAnsi="Arial" w:cs="Arial"/>
          <w:bCs/>
          <w:color w:val="auto"/>
        </w:rPr>
        <w:t>e</w:t>
      </w:r>
      <w:r w:rsidR="005F06BF" w:rsidRPr="00DA6938">
        <w:rPr>
          <w:rFonts w:ascii="Arial" w:hAnsi="Arial" w:cs="Arial"/>
          <w:bCs/>
          <w:color w:val="auto"/>
        </w:rPr>
        <w:t xml:space="preserve"> jak:</w:t>
      </w:r>
    </w:p>
    <w:p w14:paraId="1609658F" w14:textId="77777777" w:rsidR="005F06BF" w:rsidRPr="00DA6938" w:rsidRDefault="005231B7" w:rsidP="009D0B53">
      <w:pPr>
        <w:pStyle w:val="Default"/>
        <w:numPr>
          <w:ilvl w:val="0"/>
          <w:numId w:val="9"/>
        </w:numPr>
        <w:spacing w:line="276" w:lineRule="auto"/>
        <w:ind w:left="426" w:hanging="426"/>
        <w:rPr>
          <w:rFonts w:ascii="Arial" w:hAnsi="Arial" w:cs="Arial"/>
          <w:bCs/>
          <w:color w:val="auto"/>
        </w:rPr>
      </w:pPr>
      <w:r w:rsidRPr="00DA6938">
        <w:rPr>
          <w:rFonts w:ascii="Arial" w:hAnsi="Arial" w:cs="Arial"/>
          <w:bCs/>
          <w:color w:val="auto"/>
        </w:rPr>
        <w:t>r</w:t>
      </w:r>
      <w:r w:rsidR="005F06BF" w:rsidRPr="00DA6938">
        <w:rPr>
          <w:rFonts w:ascii="Arial" w:hAnsi="Arial" w:cs="Arial"/>
          <w:bCs/>
          <w:color w:val="auto"/>
        </w:rPr>
        <w:t xml:space="preserve">ozwój infrastruktury małej retencji wodnej, w tym budowa lub remont urządzeń służących do retencjonowania wód </w:t>
      </w:r>
      <w:r w:rsidRPr="00DA6938">
        <w:rPr>
          <w:rFonts w:ascii="Arial" w:hAnsi="Arial" w:cs="Arial"/>
          <w:bCs/>
          <w:color w:val="auto"/>
        </w:rPr>
        <w:t xml:space="preserve">(np. jazy, zastawki, </w:t>
      </w:r>
      <w:proofErr w:type="spellStart"/>
      <w:r w:rsidRPr="00DA6938">
        <w:rPr>
          <w:rFonts w:ascii="Arial" w:hAnsi="Arial" w:cs="Arial"/>
          <w:bCs/>
          <w:color w:val="auto"/>
        </w:rPr>
        <w:t>podpiętrzenia</w:t>
      </w:r>
      <w:proofErr w:type="spellEnd"/>
      <w:r w:rsidRPr="00DA6938">
        <w:rPr>
          <w:rFonts w:ascii="Arial" w:hAnsi="Arial" w:cs="Arial"/>
          <w:bCs/>
          <w:color w:val="auto"/>
        </w:rPr>
        <w:t>),</w:t>
      </w:r>
    </w:p>
    <w:p w14:paraId="0189CC96" w14:textId="3A2E47AD" w:rsidR="005231B7" w:rsidRPr="00DA6938" w:rsidRDefault="005231B7" w:rsidP="009D0B53">
      <w:pPr>
        <w:pStyle w:val="Default"/>
        <w:numPr>
          <w:ilvl w:val="0"/>
          <w:numId w:val="9"/>
        </w:numPr>
        <w:spacing w:line="276" w:lineRule="auto"/>
        <w:ind w:left="426" w:hanging="426"/>
        <w:rPr>
          <w:rFonts w:ascii="Arial" w:hAnsi="Arial" w:cs="Arial"/>
          <w:bCs/>
          <w:color w:val="auto"/>
        </w:rPr>
      </w:pPr>
      <w:r w:rsidRPr="00DA6938">
        <w:rPr>
          <w:rFonts w:ascii="Arial" w:hAnsi="Arial" w:cs="Arial"/>
          <w:bCs/>
          <w:color w:val="auto"/>
        </w:rPr>
        <w:t>przedsięwzięcia przywracające zdolności retencyjne naturalnych terenów podmokłych, odtwarzające tereny podmokłe, przywracające naturalne koryta rzeczne, zwiększające powierzchnię i ilość zadrzewień śródpolnych</w:t>
      </w:r>
      <w:r w:rsidR="00F9676D" w:rsidRPr="00DA6938">
        <w:rPr>
          <w:rFonts w:ascii="Arial" w:hAnsi="Arial" w:cs="Arial"/>
          <w:bCs/>
          <w:color w:val="auto"/>
        </w:rPr>
        <w:t>,</w:t>
      </w:r>
      <w:r w:rsidR="00202BA8">
        <w:rPr>
          <w:rFonts w:ascii="Arial" w:hAnsi="Arial" w:cs="Arial"/>
          <w:bCs/>
          <w:color w:val="auto"/>
        </w:rPr>
        <w:t xml:space="preserve"> </w:t>
      </w:r>
      <w:r w:rsidR="00202BA8" w:rsidRPr="00DA6938">
        <w:rPr>
          <w:rFonts w:ascii="Arial" w:hAnsi="Arial" w:cs="Arial"/>
          <w:bCs/>
          <w:color w:val="auto"/>
        </w:rPr>
        <w:t>a także tworzenie i odtwarzanie małych zbiorników retencyjnych (w tym oczek wodnych) na terenach rolniczych</w:t>
      </w:r>
      <w:r w:rsidR="00202BA8">
        <w:rPr>
          <w:rFonts w:ascii="Arial" w:hAnsi="Arial" w:cs="Arial"/>
          <w:bCs/>
          <w:color w:val="auto"/>
        </w:rPr>
        <w:t>,</w:t>
      </w:r>
    </w:p>
    <w:p w14:paraId="1E7A3B5C" w14:textId="77777777" w:rsidR="007F46E3" w:rsidRPr="00DA6938" w:rsidRDefault="00545295" w:rsidP="009D0B53">
      <w:pPr>
        <w:pStyle w:val="Default"/>
        <w:numPr>
          <w:ilvl w:val="0"/>
          <w:numId w:val="9"/>
        </w:numPr>
        <w:spacing w:line="276" w:lineRule="auto"/>
        <w:ind w:left="426" w:hanging="426"/>
        <w:rPr>
          <w:rFonts w:ascii="Arial" w:hAnsi="Arial" w:cs="Arial"/>
          <w:bCs/>
          <w:color w:val="auto"/>
        </w:rPr>
      </w:pPr>
      <w:r w:rsidRPr="00DA6938">
        <w:rPr>
          <w:rFonts w:ascii="Arial" w:hAnsi="Arial" w:cs="Arial"/>
          <w:bCs/>
          <w:color w:val="auto"/>
        </w:rPr>
        <w:t xml:space="preserve">działania z zakresu edukacji oraz promocji dobrych praktyk w odniesieniu do kwestii klimatycznych, ochrony zasobów wodnych oraz szeroko pojmowanego bezpieczeństwa ekologicznego, jako </w:t>
      </w:r>
      <w:r w:rsidR="00554330" w:rsidRPr="00DA6938">
        <w:rPr>
          <w:rFonts w:ascii="Arial" w:hAnsi="Arial" w:cs="Arial"/>
          <w:bCs/>
          <w:color w:val="auto"/>
        </w:rPr>
        <w:t xml:space="preserve">obowiązkowy </w:t>
      </w:r>
      <w:r w:rsidRPr="00DA6938">
        <w:rPr>
          <w:rFonts w:ascii="Arial" w:hAnsi="Arial" w:cs="Arial"/>
          <w:bCs/>
          <w:color w:val="auto"/>
        </w:rPr>
        <w:t>element projektów wskazanych powyżej</w:t>
      </w:r>
      <w:r w:rsidR="00F9676D" w:rsidRPr="00DA6938">
        <w:rPr>
          <w:rFonts w:ascii="Arial" w:hAnsi="Arial" w:cs="Arial"/>
          <w:bCs/>
          <w:color w:val="auto"/>
        </w:rPr>
        <w:t>.</w:t>
      </w:r>
    </w:p>
    <w:p w14:paraId="5243F9FC" w14:textId="77777777" w:rsidR="005172B5" w:rsidRPr="00DA6938" w:rsidRDefault="00EB5D94" w:rsidP="004565AD">
      <w:pPr>
        <w:pStyle w:val="Nagwek1"/>
        <w:rPr>
          <w:rFonts w:cs="Arial"/>
          <w:sz w:val="24"/>
          <w:szCs w:val="24"/>
        </w:rPr>
      </w:pPr>
      <w:r w:rsidRPr="00DA6938">
        <w:rPr>
          <w:rFonts w:cs="Arial"/>
          <w:sz w:val="24"/>
          <w:szCs w:val="24"/>
        </w:rPr>
        <w:lastRenderedPageBreak/>
        <w:t xml:space="preserve">A. </w:t>
      </w:r>
      <w:r w:rsidR="007257F1" w:rsidRPr="00DA6938">
        <w:rPr>
          <w:rFonts w:cs="Arial"/>
          <w:sz w:val="24"/>
          <w:szCs w:val="24"/>
        </w:rPr>
        <w:t>KRYTERIA FORMALNE</w:t>
      </w: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0"/>
        <w:gridCol w:w="2856"/>
        <w:gridCol w:w="7199"/>
        <w:gridCol w:w="3260"/>
      </w:tblGrid>
      <w:tr w:rsidR="005F06BF" w:rsidRPr="00DA6938" w14:paraId="03DBC147" w14:textId="77777777" w:rsidTr="00D723D7">
        <w:trPr>
          <w:tblHeader/>
        </w:trPr>
        <w:tc>
          <w:tcPr>
            <w:tcW w:w="1110" w:type="dxa"/>
            <w:shd w:val="clear" w:color="auto" w:fill="E7E6E6"/>
            <w:vAlign w:val="center"/>
          </w:tcPr>
          <w:p w14:paraId="14DA1B6B" w14:textId="77777777" w:rsidR="003C40D0" w:rsidRPr="00DA6938" w:rsidRDefault="003C40D0" w:rsidP="004565AD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bookmarkStart w:id="0" w:name="_Hlk126562839"/>
            <w:r w:rsidRPr="00DA6938">
              <w:rPr>
                <w:rFonts w:ascii="Arial" w:hAnsi="Arial" w:cs="Arial"/>
                <w:b/>
                <w:sz w:val="24"/>
                <w:szCs w:val="24"/>
              </w:rPr>
              <w:t xml:space="preserve">Numer </w:t>
            </w:r>
          </w:p>
        </w:tc>
        <w:tc>
          <w:tcPr>
            <w:tcW w:w="2856" w:type="dxa"/>
            <w:shd w:val="clear" w:color="auto" w:fill="E7E6E6"/>
            <w:vAlign w:val="center"/>
          </w:tcPr>
          <w:p w14:paraId="0E5A9205" w14:textId="77777777" w:rsidR="003C40D0" w:rsidRPr="00DA6938" w:rsidRDefault="003C40D0" w:rsidP="004565AD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DA6938">
              <w:rPr>
                <w:rFonts w:ascii="Arial" w:hAnsi="Arial" w:cs="Arial"/>
                <w:b/>
                <w:sz w:val="24"/>
                <w:szCs w:val="24"/>
              </w:rPr>
              <w:t>Nazwa</w:t>
            </w:r>
          </w:p>
        </w:tc>
        <w:tc>
          <w:tcPr>
            <w:tcW w:w="7199" w:type="dxa"/>
            <w:shd w:val="clear" w:color="auto" w:fill="E7E6E6"/>
            <w:vAlign w:val="center"/>
          </w:tcPr>
          <w:p w14:paraId="43A07B7E" w14:textId="77777777" w:rsidR="003C40D0" w:rsidRPr="00DA6938" w:rsidRDefault="003C40D0" w:rsidP="004565AD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DA6938">
              <w:rPr>
                <w:rFonts w:ascii="Arial" w:hAnsi="Arial" w:cs="Arial"/>
                <w:b/>
                <w:sz w:val="24"/>
                <w:szCs w:val="24"/>
              </w:rPr>
              <w:t>Definicja kryterium</w:t>
            </w:r>
          </w:p>
        </w:tc>
        <w:tc>
          <w:tcPr>
            <w:tcW w:w="3260" w:type="dxa"/>
            <w:shd w:val="clear" w:color="auto" w:fill="E7E6E6"/>
            <w:vAlign w:val="center"/>
          </w:tcPr>
          <w:p w14:paraId="7EAE7B05" w14:textId="77777777" w:rsidR="003C40D0" w:rsidRPr="00DA6938" w:rsidRDefault="003C40D0" w:rsidP="004565AD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DA6938">
              <w:rPr>
                <w:rFonts w:ascii="Arial" w:hAnsi="Arial" w:cs="Arial"/>
                <w:b/>
                <w:sz w:val="24"/>
                <w:szCs w:val="24"/>
              </w:rPr>
              <w:t>Opis znaczenia kryterium</w:t>
            </w:r>
          </w:p>
          <w:p w14:paraId="06B25E63" w14:textId="77777777" w:rsidR="003C40D0" w:rsidRPr="00DA6938" w:rsidRDefault="003C40D0" w:rsidP="004565AD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DA6938">
              <w:rPr>
                <w:rFonts w:ascii="Arial" w:hAnsi="Arial" w:cs="Arial"/>
                <w:b/>
                <w:sz w:val="24"/>
                <w:szCs w:val="24"/>
              </w:rPr>
              <w:t>(sposób oceny)</w:t>
            </w:r>
          </w:p>
        </w:tc>
      </w:tr>
      <w:bookmarkEnd w:id="0"/>
      <w:tr w:rsidR="005F06BF" w:rsidRPr="00DA6938" w14:paraId="2605F5FA" w14:textId="77777777" w:rsidTr="003C40D0">
        <w:trPr>
          <w:trHeight w:val="708"/>
        </w:trPr>
        <w:tc>
          <w:tcPr>
            <w:tcW w:w="1110" w:type="dxa"/>
            <w:vAlign w:val="center"/>
          </w:tcPr>
          <w:p w14:paraId="209274F2" w14:textId="77777777" w:rsidR="003C40D0" w:rsidRPr="00DA6938" w:rsidRDefault="003C40D0" w:rsidP="004565A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A.1</w:t>
            </w:r>
          </w:p>
        </w:tc>
        <w:tc>
          <w:tcPr>
            <w:tcW w:w="2856" w:type="dxa"/>
            <w:vAlign w:val="center"/>
          </w:tcPr>
          <w:p w14:paraId="2D9D2B93" w14:textId="77777777" w:rsidR="003C40D0" w:rsidRPr="00DA6938" w:rsidRDefault="003C40D0" w:rsidP="004565A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Poprawność złożenia wniosku</w:t>
            </w:r>
          </w:p>
        </w:tc>
        <w:tc>
          <w:tcPr>
            <w:tcW w:w="7199" w:type="dxa"/>
          </w:tcPr>
          <w:p w14:paraId="019D8112" w14:textId="77777777" w:rsidR="003C40D0" w:rsidRPr="00DA6938" w:rsidRDefault="003C40D0" w:rsidP="004565AD">
            <w:pPr>
              <w:spacing w:before="60" w:after="0"/>
              <w:rPr>
                <w:rFonts w:ascii="Arial" w:hAnsi="Arial" w:cs="Arial"/>
                <w:bCs/>
                <w:sz w:val="24"/>
                <w:szCs w:val="24"/>
              </w:rPr>
            </w:pPr>
            <w:r w:rsidRPr="00DA6938">
              <w:rPr>
                <w:rFonts w:ascii="Arial" w:hAnsi="Arial" w:cs="Arial"/>
                <w:bCs/>
                <w:sz w:val="24"/>
                <w:szCs w:val="24"/>
              </w:rPr>
              <w:t>W kryterium sprawdzamy, czy:</w:t>
            </w:r>
          </w:p>
          <w:p w14:paraId="126D3AC7" w14:textId="77777777" w:rsidR="003C40D0" w:rsidRPr="00DA6938" w:rsidRDefault="003C40D0" w:rsidP="009D0B53">
            <w:pPr>
              <w:numPr>
                <w:ilvl w:val="0"/>
                <w:numId w:val="6"/>
              </w:numPr>
              <w:spacing w:before="60" w:after="0"/>
              <w:rPr>
                <w:rFonts w:ascii="Arial" w:hAnsi="Arial" w:cs="Arial"/>
                <w:bCs/>
                <w:sz w:val="24"/>
                <w:szCs w:val="24"/>
              </w:rPr>
            </w:pPr>
            <w:r w:rsidRPr="00DA6938">
              <w:rPr>
                <w:rFonts w:ascii="Arial" w:hAnsi="Arial" w:cs="Arial"/>
                <w:bCs/>
                <w:sz w:val="24"/>
                <w:szCs w:val="24"/>
              </w:rPr>
              <w:t>wszystkie pola zostały wypełnione w sposób logiczny, umożliwiający ocenę treści zawartej we wniosku;</w:t>
            </w:r>
          </w:p>
          <w:p w14:paraId="0374905B" w14:textId="77777777" w:rsidR="00694215" w:rsidRPr="00DA6938" w:rsidRDefault="003C40D0" w:rsidP="009D0B53">
            <w:pPr>
              <w:numPr>
                <w:ilvl w:val="0"/>
                <w:numId w:val="6"/>
              </w:numPr>
              <w:spacing w:before="60" w:after="0"/>
              <w:rPr>
                <w:rFonts w:ascii="Arial" w:hAnsi="Arial" w:cs="Arial"/>
                <w:bCs/>
                <w:sz w:val="24"/>
                <w:szCs w:val="24"/>
              </w:rPr>
            </w:pPr>
            <w:r w:rsidRPr="00DA6938">
              <w:rPr>
                <w:rFonts w:ascii="Arial" w:hAnsi="Arial" w:cs="Arial"/>
                <w:bCs/>
                <w:sz w:val="24"/>
                <w:szCs w:val="24"/>
              </w:rPr>
              <w:t>wszystkie wymagane załączniki zostały dołączone do wniosku;</w:t>
            </w:r>
            <w:r w:rsidR="00694215" w:rsidRPr="00DA6938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</w:p>
          <w:p w14:paraId="29D2AA8B" w14:textId="4435769E" w:rsidR="00C354AC" w:rsidRPr="004565AD" w:rsidRDefault="00694215" w:rsidP="009D0B53">
            <w:pPr>
              <w:numPr>
                <w:ilvl w:val="0"/>
                <w:numId w:val="6"/>
              </w:numPr>
              <w:spacing w:before="60" w:after="240"/>
              <w:ind w:left="714" w:hanging="357"/>
              <w:rPr>
                <w:rFonts w:ascii="Arial" w:hAnsi="Arial" w:cs="Arial"/>
                <w:bCs/>
                <w:sz w:val="24"/>
                <w:szCs w:val="24"/>
              </w:rPr>
            </w:pPr>
            <w:r w:rsidRPr="00DA6938">
              <w:rPr>
                <w:rFonts w:ascii="Arial" w:hAnsi="Arial" w:cs="Arial"/>
                <w:bCs/>
                <w:sz w:val="24"/>
                <w:szCs w:val="24"/>
              </w:rPr>
              <w:t xml:space="preserve">wszystkie załączniki zostały podpisane zgodnie ze sposobem wskazanym </w:t>
            </w:r>
            <w:r w:rsidRPr="00EE51DA">
              <w:rPr>
                <w:rFonts w:ascii="Arial" w:hAnsi="Arial" w:cs="Arial"/>
                <w:bCs/>
                <w:sz w:val="24"/>
                <w:szCs w:val="24"/>
              </w:rPr>
              <w:t>w Regulaminie</w:t>
            </w:r>
            <w:r w:rsidRPr="00DA6938">
              <w:rPr>
                <w:rFonts w:ascii="Arial" w:hAnsi="Arial" w:cs="Arial"/>
                <w:bCs/>
                <w:sz w:val="24"/>
                <w:szCs w:val="24"/>
              </w:rPr>
              <w:t xml:space="preserve"> wyboru projektów.</w:t>
            </w:r>
          </w:p>
          <w:p w14:paraId="11E57087" w14:textId="77777777" w:rsidR="003C40D0" w:rsidRPr="00DA6938" w:rsidRDefault="003C40D0" w:rsidP="004565AD">
            <w:pPr>
              <w:spacing w:before="60" w:after="60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Kryterium jest weryfikowane w oparciu o wniosek</w:t>
            </w:r>
            <w:r w:rsidR="00C354AC" w:rsidRPr="00DA693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A6938">
              <w:rPr>
                <w:rFonts w:ascii="Arial" w:hAnsi="Arial" w:cs="Arial"/>
                <w:sz w:val="24"/>
                <w:szCs w:val="24"/>
              </w:rPr>
              <w:t>o</w:t>
            </w:r>
            <w:r w:rsidR="00932226" w:rsidRPr="00DA6938">
              <w:rPr>
                <w:rFonts w:ascii="Arial" w:hAnsi="Arial" w:cs="Arial"/>
                <w:sz w:val="24"/>
                <w:szCs w:val="24"/>
              </w:rPr>
              <w:t> </w:t>
            </w:r>
            <w:r w:rsidRPr="00DA6938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260" w:type="dxa"/>
          </w:tcPr>
          <w:p w14:paraId="2A1A9498" w14:textId="77777777" w:rsidR="003C40D0" w:rsidRPr="00DA6938" w:rsidRDefault="003C40D0" w:rsidP="004565AD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DA6938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58C3471F" w14:textId="77777777" w:rsidR="003C40D0" w:rsidRPr="00DA6938" w:rsidRDefault="003C40D0" w:rsidP="004565AD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68C65C9" w14:textId="77777777" w:rsidR="003C40D0" w:rsidRPr="00DA6938" w:rsidRDefault="003C40D0" w:rsidP="004565A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6329B95E" w14:textId="77777777" w:rsidR="003C40D0" w:rsidRPr="00DA6938" w:rsidRDefault="003C40D0" w:rsidP="004565A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52B933D3" w14:textId="77777777" w:rsidR="003C40D0" w:rsidRPr="00DA6938" w:rsidRDefault="003C40D0" w:rsidP="004565A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C40D0" w:rsidRPr="00DA6938" w14:paraId="200C22FA" w14:textId="77777777" w:rsidTr="003C40D0">
        <w:trPr>
          <w:trHeight w:val="708"/>
        </w:trPr>
        <w:tc>
          <w:tcPr>
            <w:tcW w:w="1110" w:type="dxa"/>
            <w:vAlign w:val="center"/>
          </w:tcPr>
          <w:p w14:paraId="4DBA46DF" w14:textId="77777777" w:rsidR="003C40D0" w:rsidRPr="00DA6938" w:rsidRDefault="003C40D0" w:rsidP="004565A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A.2</w:t>
            </w:r>
          </w:p>
        </w:tc>
        <w:tc>
          <w:tcPr>
            <w:tcW w:w="2856" w:type="dxa"/>
            <w:vAlign w:val="center"/>
          </w:tcPr>
          <w:p w14:paraId="7E3DA4B0" w14:textId="77777777" w:rsidR="003C40D0" w:rsidRPr="00DA6938" w:rsidRDefault="003C40D0" w:rsidP="004565A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Wykluczenia przedmiotowe</w:t>
            </w:r>
            <w:r w:rsidR="003B7956" w:rsidRPr="00DA6938">
              <w:rPr>
                <w:rFonts w:ascii="Arial" w:hAnsi="Arial" w:cs="Arial"/>
                <w:sz w:val="24"/>
                <w:szCs w:val="24"/>
              </w:rPr>
              <w:t xml:space="preserve"> i</w:t>
            </w:r>
            <w:r w:rsidR="00932226" w:rsidRPr="00DA6938">
              <w:rPr>
                <w:rFonts w:ascii="Arial" w:hAnsi="Arial" w:cs="Arial"/>
                <w:sz w:val="24"/>
                <w:szCs w:val="24"/>
              </w:rPr>
              <w:t> </w:t>
            </w:r>
            <w:r w:rsidR="003B7956" w:rsidRPr="00DA6938">
              <w:rPr>
                <w:rFonts w:ascii="Arial" w:hAnsi="Arial" w:cs="Arial"/>
                <w:sz w:val="24"/>
                <w:szCs w:val="24"/>
              </w:rPr>
              <w:t>podmiotowe</w:t>
            </w:r>
          </w:p>
        </w:tc>
        <w:tc>
          <w:tcPr>
            <w:tcW w:w="7199" w:type="dxa"/>
          </w:tcPr>
          <w:p w14:paraId="1DE3DF50" w14:textId="0EBE78BB" w:rsidR="003C40D0" w:rsidRPr="00DA6938" w:rsidRDefault="003C40D0" w:rsidP="004565AD">
            <w:pPr>
              <w:spacing w:before="60" w:after="0"/>
              <w:rPr>
                <w:rFonts w:ascii="Arial" w:hAnsi="Arial" w:cs="Arial"/>
                <w:bCs/>
                <w:sz w:val="24"/>
                <w:szCs w:val="24"/>
              </w:rPr>
            </w:pPr>
            <w:r w:rsidRPr="00DA6938">
              <w:rPr>
                <w:rFonts w:ascii="Arial" w:hAnsi="Arial" w:cs="Arial"/>
                <w:bCs/>
                <w:sz w:val="24"/>
                <w:szCs w:val="24"/>
              </w:rPr>
              <w:t xml:space="preserve">W kryterium sprawdzamy, czy występuje wykluczenie przedmiotowe (dotyczące przedmiotu </w:t>
            </w:r>
            <w:r w:rsidRPr="00EE51DA">
              <w:rPr>
                <w:rFonts w:ascii="Arial" w:hAnsi="Arial" w:cs="Arial"/>
                <w:bCs/>
                <w:sz w:val="24"/>
                <w:szCs w:val="24"/>
              </w:rPr>
              <w:t>projektu</w:t>
            </w:r>
            <w:r w:rsidR="00EE51DA" w:rsidRPr="00EE51DA">
              <w:rPr>
                <w:rFonts w:ascii="Arial" w:hAnsi="Arial" w:cs="Arial"/>
                <w:bCs/>
                <w:sz w:val="24"/>
                <w:szCs w:val="24"/>
              </w:rPr>
              <w:t xml:space="preserve"> grantowego</w:t>
            </w:r>
            <w:r w:rsidRPr="00EE51DA">
              <w:rPr>
                <w:rFonts w:ascii="Arial" w:hAnsi="Arial" w:cs="Arial"/>
                <w:bCs/>
                <w:sz w:val="24"/>
                <w:szCs w:val="24"/>
              </w:rPr>
              <w:t>)</w:t>
            </w:r>
            <w:r w:rsidR="003B7956" w:rsidRPr="00DA6938">
              <w:rPr>
                <w:rFonts w:ascii="Arial" w:hAnsi="Arial" w:cs="Arial"/>
                <w:bCs/>
                <w:sz w:val="24"/>
                <w:szCs w:val="24"/>
              </w:rPr>
              <w:t xml:space="preserve"> i podmiotowe</w:t>
            </w:r>
            <w:r w:rsidR="009D0B53">
              <w:rPr>
                <w:rStyle w:val="Odwoanieprzypisudolnego"/>
                <w:rFonts w:ascii="Arial" w:hAnsi="Arial" w:cs="Arial"/>
                <w:bCs/>
                <w:sz w:val="24"/>
                <w:szCs w:val="24"/>
              </w:rPr>
              <w:footnoteReference w:id="1"/>
            </w:r>
            <w:r w:rsidR="003B7956" w:rsidRPr="00DA6938">
              <w:rPr>
                <w:rFonts w:ascii="Arial" w:hAnsi="Arial" w:cs="Arial"/>
                <w:bCs/>
                <w:sz w:val="24"/>
                <w:szCs w:val="24"/>
              </w:rPr>
              <w:t xml:space="preserve"> (dotyczące wnioskodawc</w:t>
            </w:r>
            <w:r w:rsidR="001626D7" w:rsidRPr="00DA6938">
              <w:rPr>
                <w:rFonts w:ascii="Arial" w:hAnsi="Arial" w:cs="Arial"/>
                <w:bCs/>
                <w:sz w:val="24"/>
                <w:szCs w:val="24"/>
              </w:rPr>
              <w:t>y projektu grantowego</w:t>
            </w:r>
            <w:r w:rsidR="00694215" w:rsidRPr="00DA6938">
              <w:rPr>
                <w:rStyle w:val="Odwoanieprzypisudolnego"/>
                <w:rFonts w:ascii="Arial" w:hAnsi="Arial" w:cs="Arial"/>
                <w:bCs/>
                <w:sz w:val="24"/>
                <w:szCs w:val="24"/>
              </w:rPr>
              <w:footnoteReference w:id="2"/>
            </w:r>
            <w:r w:rsidR="003B7956" w:rsidRPr="00DA6938">
              <w:rPr>
                <w:rFonts w:ascii="Arial" w:hAnsi="Arial" w:cs="Arial"/>
                <w:bCs/>
                <w:sz w:val="24"/>
                <w:szCs w:val="24"/>
              </w:rPr>
              <w:t>)</w:t>
            </w:r>
            <w:r w:rsidRPr="00DA6938">
              <w:rPr>
                <w:rFonts w:ascii="Arial" w:hAnsi="Arial" w:cs="Arial"/>
                <w:bCs/>
                <w:sz w:val="24"/>
                <w:szCs w:val="24"/>
              </w:rPr>
              <w:t xml:space="preserve">. </w:t>
            </w:r>
          </w:p>
          <w:p w14:paraId="49FABEC7" w14:textId="77777777" w:rsidR="003C40D0" w:rsidRPr="00DA6938" w:rsidRDefault="003C40D0" w:rsidP="004565AD">
            <w:pPr>
              <w:spacing w:after="0"/>
              <w:rPr>
                <w:rFonts w:ascii="Arial" w:hAnsi="Arial" w:cs="Arial"/>
                <w:bCs/>
                <w:sz w:val="24"/>
                <w:szCs w:val="24"/>
              </w:rPr>
            </w:pPr>
            <w:r w:rsidRPr="00DA6938">
              <w:rPr>
                <w:rFonts w:ascii="Arial" w:hAnsi="Arial" w:cs="Arial"/>
                <w:bCs/>
                <w:sz w:val="24"/>
                <w:szCs w:val="24"/>
              </w:rPr>
              <w:t>Oceniamy, czy:</w:t>
            </w:r>
          </w:p>
          <w:p w14:paraId="3375B368" w14:textId="7C727671" w:rsidR="003C40D0" w:rsidRPr="00DA6938" w:rsidRDefault="003C40D0" w:rsidP="004565AD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ind w:left="278" w:hanging="284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DA6938">
              <w:rPr>
                <w:rFonts w:ascii="Arial" w:hAnsi="Arial" w:cs="Arial"/>
                <w:sz w:val="24"/>
                <w:szCs w:val="24"/>
                <w:lang w:val="pl-PL"/>
              </w:rPr>
              <w:t>przedmiot realizacji projektu</w:t>
            </w:r>
            <w:r w:rsidR="00EE51DA">
              <w:rPr>
                <w:rFonts w:ascii="Arial" w:hAnsi="Arial" w:cs="Arial"/>
                <w:sz w:val="24"/>
                <w:szCs w:val="24"/>
                <w:lang w:val="pl-PL"/>
              </w:rPr>
              <w:t xml:space="preserve"> grantowego</w:t>
            </w:r>
            <w:r w:rsidRPr="00DA6938">
              <w:rPr>
                <w:rFonts w:ascii="Arial" w:hAnsi="Arial" w:cs="Arial"/>
                <w:sz w:val="24"/>
                <w:szCs w:val="24"/>
                <w:lang w:val="pl-PL"/>
              </w:rPr>
              <w:t xml:space="preserve"> nie dotyczy rodzajów działalności wykluczonych z możliwości uzyskania pomocy </w:t>
            </w:r>
            <w:r w:rsidRPr="00DA6938">
              <w:rPr>
                <w:rFonts w:ascii="Arial" w:hAnsi="Arial" w:cs="Arial"/>
                <w:sz w:val="24"/>
                <w:szCs w:val="24"/>
                <w:lang w:val="pl-PL"/>
              </w:rPr>
              <w:lastRenderedPageBreak/>
              <w:t>finansowej, o</w:t>
            </w:r>
            <w:r w:rsidR="00C517BB" w:rsidRPr="00DA6938">
              <w:rPr>
                <w:rFonts w:ascii="Arial" w:hAnsi="Arial" w:cs="Arial"/>
                <w:sz w:val="24"/>
                <w:szCs w:val="24"/>
                <w:lang w:val="pl-PL"/>
              </w:rPr>
              <w:t> </w:t>
            </w:r>
            <w:r w:rsidRPr="00DA6938">
              <w:rPr>
                <w:rFonts w:ascii="Arial" w:hAnsi="Arial" w:cs="Arial"/>
                <w:sz w:val="24"/>
                <w:szCs w:val="24"/>
                <w:lang w:val="pl-PL"/>
              </w:rPr>
              <w:t>których mowa:</w:t>
            </w:r>
          </w:p>
          <w:p w14:paraId="457071D3" w14:textId="18BF181D" w:rsidR="003C40D0" w:rsidRPr="00DA6938" w:rsidRDefault="003C40D0" w:rsidP="009D0B53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 xml:space="preserve">w art. 7 ust. 1 </w:t>
            </w:r>
            <w:r w:rsidR="008938F7" w:rsidRPr="00EE51DA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Rozporządzeni</w:t>
            </w:r>
            <w:r w:rsidR="00EE51DA" w:rsidRPr="00EE51DA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a</w:t>
            </w:r>
            <w:r w:rsidR="00644B42" w:rsidRPr="00DA6938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 xml:space="preserve"> </w:t>
            </w:r>
            <w:r w:rsidR="008938F7" w:rsidRPr="00DA6938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Parlamentu Europejskiego i Rady (UE) 2021/1058 z dnia 24 czerwca 2021 r. w sprawie Europejskiego Funduszu Rozwoju Regionalnego i</w:t>
            </w:r>
            <w:r w:rsidR="00932226" w:rsidRPr="00DA6938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 </w:t>
            </w:r>
            <w:r w:rsidR="008938F7" w:rsidRPr="00DA6938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 xml:space="preserve">Funduszu </w:t>
            </w:r>
            <w:r w:rsidR="008938F7" w:rsidRPr="005949A8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Spójności (Dz. U</w:t>
            </w:r>
            <w:r w:rsidR="00EE51DA" w:rsidRPr="005949A8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rz.</w:t>
            </w:r>
            <w:r w:rsidR="008938F7" w:rsidRPr="005949A8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 xml:space="preserve"> UE L 231</w:t>
            </w:r>
            <w:r w:rsidR="005949A8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 xml:space="preserve"> z 30.06.2021 r.</w:t>
            </w:r>
            <w:r w:rsidR="008938F7" w:rsidRPr="005949A8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, str</w:t>
            </w:r>
            <w:r w:rsidR="008938F7" w:rsidRPr="00DA6938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 xml:space="preserve">. 60 z </w:t>
            </w:r>
            <w:proofErr w:type="spellStart"/>
            <w:r w:rsidR="008938F7" w:rsidRPr="00DA6938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późn</w:t>
            </w:r>
            <w:proofErr w:type="spellEnd"/>
            <w:r w:rsidR="008938F7" w:rsidRPr="00DA6938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. zm.);</w:t>
            </w:r>
          </w:p>
          <w:p w14:paraId="05CB8BB7" w14:textId="760CC821" w:rsidR="003C40D0" w:rsidRPr="00DA6938" w:rsidRDefault="003C40D0" w:rsidP="009D0B53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w art. 1 Rozporządzenia Komisji (UE) Nr 651/2014 z dnia 17 czerwca 2014 r. uznającego niektóre rodzaje pomocy za zgodne z rynkiem wewnętrznym w zastosowaniu art. 107 i 108 Traktatu (Dz. Urz. UE L 187 z 26.06.2014</w:t>
            </w:r>
            <w:r w:rsidR="005949A8">
              <w:rPr>
                <w:rFonts w:ascii="Arial" w:hAnsi="Arial" w:cs="Arial"/>
                <w:sz w:val="24"/>
                <w:szCs w:val="24"/>
              </w:rPr>
              <w:t xml:space="preserve"> r. str. 1 </w:t>
            </w:r>
            <w:r w:rsidRPr="00DA6938">
              <w:rPr>
                <w:rFonts w:ascii="Arial" w:hAnsi="Arial" w:cs="Arial"/>
                <w:sz w:val="24"/>
                <w:szCs w:val="24"/>
              </w:rPr>
              <w:t>z</w:t>
            </w:r>
            <w:r w:rsidR="00932226" w:rsidRPr="00DA6938">
              <w:rPr>
                <w:rFonts w:ascii="Arial" w:hAnsi="Arial" w:cs="Arial"/>
                <w:sz w:val="24"/>
                <w:szCs w:val="24"/>
              </w:rPr>
              <w:t> </w:t>
            </w:r>
            <w:proofErr w:type="spellStart"/>
            <w:r w:rsidRPr="00DA6938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DA6938">
              <w:rPr>
                <w:rFonts w:ascii="Arial" w:hAnsi="Arial" w:cs="Arial"/>
                <w:sz w:val="24"/>
                <w:szCs w:val="24"/>
              </w:rPr>
              <w:t>. zm.)</w:t>
            </w:r>
            <w:r w:rsidR="008938F7" w:rsidRPr="00DA6938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6CBB99B5" w14:textId="48523955" w:rsidR="00694215" w:rsidRPr="00DA6938" w:rsidRDefault="00694215" w:rsidP="009D0B53">
            <w:pPr>
              <w:pStyle w:val="Akapitzlist"/>
              <w:numPr>
                <w:ilvl w:val="0"/>
                <w:numId w:val="2"/>
              </w:numPr>
              <w:spacing w:after="0"/>
              <w:ind w:left="714" w:hanging="357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DA6938">
              <w:rPr>
                <w:rFonts w:ascii="Arial" w:hAnsi="Arial" w:cs="Arial"/>
                <w:sz w:val="24"/>
                <w:szCs w:val="24"/>
                <w:lang w:val="pl-PL"/>
              </w:rPr>
              <w:t xml:space="preserve">w art. 1 rozporządzenia Komisji (UE) 2023/2831 z dnia 13 grudnia 2023 r. w sprawie stosowania art. 107 i 108 Traktatu o funkcjonowaniu Unii Europejskiej do pomocy de </w:t>
            </w:r>
            <w:proofErr w:type="spellStart"/>
            <w:r w:rsidRPr="00DA6938">
              <w:rPr>
                <w:rFonts w:ascii="Arial" w:hAnsi="Arial" w:cs="Arial"/>
                <w:sz w:val="24"/>
                <w:szCs w:val="24"/>
                <w:lang w:val="pl-PL"/>
              </w:rPr>
              <w:t>minimis</w:t>
            </w:r>
            <w:proofErr w:type="spellEnd"/>
            <w:r w:rsidRPr="00DA6938">
              <w:rPr>
                <w:rFonts w:ascii="Arial" w:hAnsi="Arial" w:cs="Arial"/>
                <w:sz w:val="24"/>
                <w:szCs w:val="24"/>
                <w:lang w:val="pl-PL"/>
              </w:rPr>
              <w:t xml:space="preserve"> (Dz. U</w:t>
            </w:r>
            <w:r w:rsidR="005949A8">
              <w:rPr>
                <w:rFonts w:ascii="Arial" w:hAnsi="Arial" w:cs="Arial"/>
                <w:sz w:val="24"/>
                <w:szCs w:val="24"/>
                <w:lang w:val="pl-PL"/>
              </w:rPr>
              <w:t>rz</w:t>
            </w:r>
            <w:r w:rsidRPr="00DA6938">
              <w:rPr>
                <w:rFonts w:ascii="Arial" w:hAnsi="Arial" w:cs="Arial"/>
                <w:sz w:val="24"/>
                <w:szCs w:val="24"/>
                <w:lang w:val="pl-PL"/>
              </w:rPr>
              <w:t>. U</w:t>
            </w:r>
            <w:r w:rsidRPr="005949A8">
              <w:rPr>
                <w:rFonts w:ascii="Arial" w:hAnsi="Arial" w:cs="Arial"/>
                <w:sz w:val="24"/>
                <w:szCs w:val="24"/>
                <w:lang w:val="pl-PL"/>
              </w:rPr>
              <w:t>E</w:t>
            </w:r>
            <w:r w:rsidRPr="00DA6938">
              <w:rPr>
                <w:rFonts w:ascii="Arial" w:hAnsi="Arial" w:cs="Arial"/>
                <w:sz w:val="24"/>
                <w:szCs w:val="24"/>
                <w:lang w:val="pl-PL"/>
              </w:rPr>
              <w:t xml:space="preserve"> </w:t>
            </w:r>
            <w:r w:rsidRPr="005949A8">
              <w:rPr>
                <w:rFonts w:ascii="Arial" w:hAnsi="Arial" w:cs="Arial"/>
                <w:sz w:val="24"/>
                <w:szCs w:val="24"/>
                <w:lang w:val="pl-PL"/>
              </w:rPr>
              <w:t xml:space="preserve">L </w:t>
            </w:r>
            <w:r w:rsidRPr="00DA6938">
              <w:rPr>
                <w:rFonts w:ascii="Arial" w:hAnsi="Arial" w:cs="Arial"/>
                <w:sz w:val="24"/>
                <w:szCs w:val="24"/>
                <w:lang w:val="pl-PL"/>
              </w:rPr>
              <w:t>2831</w:t>
            </w:r>
            <w:r w:rsidR="005949A8">
              <w:rPr>
                <w:rFonts w:ascii="Arial" w:hAnsi="Arial" w:cs="Arial"/>
                <w:sz w:val="24"/>
                <w:szCs w:val="24"/>
                <w:lang w:val="pl-PL"/>
              </w:rPr>
              <w:t xml:space="preserve"> z 15.12.2023 r.</w:t>
            </w:r>
            <w:r w:rsidRPr="00DA6938">
              <w:rPr>
                <w:rFonts w:ascii="Arial" w:hAnsi="Arial" w:cs="Arial"/>
                <w:sz w:val="24"/>
                <w:szCs w:val="24"/>
                <w:lang w:val="pl-PL"/>
              </w:rPr>
              <w:t>);</w:t>
            </w:r>
          </w:p>
          <w:p w14:paraId="7404B7BA" w14:textId="156E4FD8" w:rsidR="003C40D0" w:rsidRPr="00DA6938" w:rsidRDefault="003C40D0" w:rsidP="004565AD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ind w:left="278" w:hanging="284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DA6938">
              <w:rPr>
                <w:rFonts w:ascii="Arial" w:hAnsi="Arial" w:cs="Arial"/>
                <w:sz w:val="24"/>
                <w:szCs w:val="24"/>
                <w:lang w:val="pl-PL"/>
              </w:rPr>
              <w:t>wnioskodawca nie rozpoczął realizacji projektu</w:t>
            </w:r>
            <w:r w:rsidR="005949A8">
              <w:rPr>
                <w:rFonts w:ascii="Arial" w:hAnsi="Arial" w:cs="Arial"/>
                <w:sz w:val="24"/>
                <w:szCs w:val="24"/>
                <w:lang w:val="pl-PL"/>
              </w:rPr>
              <w:t xml:space="preserve"> grantowego</w:t>
            </w:r>
            <w:r w:rsidR="00070D56">
              <w:rPr>
                <w:rFonts w:ascii="Arial" w:hAnsi="Arial" w:cs="Arial"/>
                <w:sz w:val="24"/>
                <w:szCs w:val="24"/>
                <w:lang w:val="pl-PL"/>
              </w:rPr>
              <w:t xml:space="preserve"> </w:t>
            </w:r>
            <w:r w:rsidRPr="00DA6938">
              <w:rPr>
                <w:rFonts w:ascii="Arial" w:hAnsi="Arial" w:cs="Arial"/>
                <w:sz w:val="24"/>
                <w:szCs w:val="24"/>
                <w:lang w:val="pl-PL"/>
              </w:rPr>
              <w:t>przed dniem złożenia wniosku o dofinansowanie projektu lub złożył oświadczenie, że realizując projekt przed dniem złożenia wniosku o dofinansowanie projektu przestrzegał obowiązujących przepisów prawa dotyczących danego projektu, zgodnie z art. 73 ust. 2 lit. f) rozporządzenia nr 2021/1060</w:t>
            </w:r>
            <w:r w:rsidR="0048678B">
              <w:rPr>
                <w:rStyle w:val="Odwoanieprzypisudolnego"/>
                <w:rFonts w:ascii="Arial" w:hAnsi="Arial" w:cs="Arial"/>
                <w:sz w:val="24"/>
                <w:szCs w:val="24"/>
                <w:lang w:val="pl-PL"/>
              </w:rPr>
              <w:footnoteReference w:id="3"/>
            </w:r>
          </w:p>
          <w:p w14:paraId="740947E3" w14:textId="19989CA7" w:rsidR="00317169" w:rsidRPr="00DA6938" w:rsidRDefault="006A74D7" w:rsidP="004565AD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120"/>
              <w:ind w:left="278" w:hanging="284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DA6938">
              <w:rPr>
                <w:rFonts w:ascii="Arial" w:hAnsi="Arial" w:cs="Arial"/>
                <w:sz w:val="24"/>
                <w:szCs w:val="24"/>
                <w:lang w:val="pl-PL"/>
              </w:rPr>
              <w:lastRenderedPageBreak/>
              <w:t>projekt</w:t>
            </w:r>
            <w:r w:rsidR="005949A8">
              <w:rPr>
                <w:rFonts w:ascii="Arial" w:hAnsi="Arial" w:cs="Arial"/>
                <w:sz w:val="24"/>
                <w:szCs w:val="24"/>
                <w:lang w:val="pl-PL"/>
              </w:rPr>
              <w:t xml:space="preserve"> grantowy</w:t>
            </w:r>
            <w:r w:rsidRPr="00DA6938">
              <w:rPr>
                <w:rFonts w:ascii="Arial" w:hAnsi="Arial" w:cs="Arial"/>
                <w:sz w:val="24"/>
                <w:szCs w:val="24"/>
                <w:lang w:val="pl-PL"/>
              </w:rPr>
              <w:t xml:space="preserve"> nie został fizycznie ukończony lub w pełni wdrożony przed złożeniem wniosku o dofinansowanie projektu zgodnie z</w:t>
            </w:r>
            <w:r w:rsidR="00932226" w:rsidRPr="00DA6938">
              <w:rPr>
                <w:rFonts w:ascii="Arial" w:hAnsi="Arial" w:cs="Arial"/>
                <w:sz w:val="24"/>
                <w:szCs w:val="24"/>
                <w:lang w:val="pl-PL"/>
              </w:rPr>
              <w:t> </w:t>
            </w:r>
            <w:r w:rsidRPr="00DA6938">
              <w:rPr>
                <w:rFonts w:ascii="Arial" w:hAnsi="Arial" w:cs="Arial"/>
                <w:sz w:val="24"/>
                <w:szCs w:val="24"/>
                <w:lang w:val="pl-PL"/>
              </w:rPr>
              <w:t>art. 63 ust. 6 rozporządzenia nr 2021/1060.</w:t>
            </w:r>
          </w:p>
          <w:p w14:paraId="2317D045" w14:textId="77777777" w:rsidR="00317169" w:rsidRPr="00DA6938" w:rsidRDefault="00317169" w:rsidP="00EA379F">
            <w:pPr>
              <w:spacing w:before="60" w:after="24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 xml:space="preserve">Wnioskodawca oświadczył, że wyżej wymienione elementy zostaną zweryfikowane u </w:t>
            </w:r>
            <w:proofErr w:type="spellStart"/>
            <w:r w:rsidRPr="00DA6938">
              <w:rPr>
                <w:rFonts w:ascii="Arial" w:hAnsi="Arial" w:cs="Arial"/>
                <w:sz w:val="24"/>
                <w:szCs w:val="24"/>
              </w:rPr>
              <w:t>grantobiorców</w:t>
            </w:r>
            <w:proofErr w:type="spellEnd"/>
            <w:r w:rsidRPr="00DA6938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39DA3D5" w14:textId="77777777" w:rsidR="003C40D0" w:rsidRPr="00DA6938" w:rsidRDefault="003C40D0" w:rsidP="004565AD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932226" w:rsidRPr="00DA6938">
              <w:rPr>
                <w:rFonts w:ascii="Arial" w:hAnsi="Arial" w:cs="Arial"/>
                <w:sz w:val="24"/>
                <w:szCs w:val="24"/>
              </w:rPr>
              <w:t> </w:t>
            </w:r>
            <w:r w:rsidRPr="00DA6938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260" w:type="dxa"/>
          </w:tcPr>
          <w:p w14:paraId="31A30822" w14:textId="77777777" w:rsidR="003C40D0" w:rsidRPr="00DA6938" w:rsidRDefault="003C40D0" w:rsidP="004565A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DA6938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567BCD74" w14:textId="77777777" w:rsidR="003C40D0" w:rsidRPr="00DA6938" w:rsidRDefault="003C40D0" w:rsidP="004565AD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 xml:space="preserve">Kryterium obligatoryjne – spełnienie kryterium jest niezbędne do przyznania </w:t>
            </w:r>
            <w:r w:rsidRPr="00DA6938">
              <w:rPr>
                <w:rFonts w:ascii="Arial" w:hAnsi="Arial" w:cs="Arial"/>
                <w:sz w:val="24"/>
                <w:szCs w:val="24"/>
              </w:rPr>
              <w:lastRenderedPageBreak/>
              <w:t>dofinansowania.</w:t>
            </w:r>
          </w:p>
          <w:p w14:paraId="6685B175" w14:textId="77777777" w:rsidR="003C40D0" w:rsidRPr="00DA6938" w:rsidRDefault="003C40D0" w:rsidP="004565AD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31F5B8EF" w14:textId="77777777" w:rsidR="003C40D0" w:rsidRPr="00DA6938" w:rsidRDefault="003C40D0" w:rsidP="004565A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3AC48416" w14:textId="77777777" w:rsidR="003C40D0" w:rsidRPr="00DA6938" w:rsidRDefault="003C40D0" w:rsidP="004565A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5353C" w:rsidRPr="00DA6938" w14:paraId="2D868517" w14:textId="77777777" w:rsidTr="003C40D0">
        <w:trPr>
          <w:trHeight w:val="708"/>
        </w:trPr>
        <w:tc>
          <w:tcPr>
            <w:tcW w:w="1110" w:type="dxa"/>
            <w:vAlign w:val="center"/>
          </w:tcPr>
          <w:p w14:paraId="0CA68247" w14:textId="77777777" w:rsidR="0025353C" w:rsidRPr="00DA6938" w:rsidRDefault="0025353C" w:rsidP="004565A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lastRenderedPageBreak/>
              <w:t>A.3</w:t>
            </w:r>
          </w:p>
        </w:tc>
        <w:tc>
          <w:tcPr>
            <w:tcW w:w="2856" w:type="dxa"/>
            <w:vAlign w:val="center"/>
          </w:tcPr>
          <w:p w14:paraId="6AE08CC5" w14:textId="77777777" w:rsidR="008938F7" w:rsidRPr="00DA6938" w:rsidRDefault="0025353C" w:rsidP="004565AD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Klauzula antydyskryminacyjna</w:t>
            </w:r>
            <w:r w:rsidR="005F3EDE" w:rsidRPr="00DA6938">
              <w:rPr>
                <w:rFonts w:ascii="Arial" w:hAnsi="Arial" w:cs="Arial"/>
                <w:sz w:val="24"/>
                <w:szCs w:val="24"/>
              </w:rPr>
              <w:br/>
            </w:r>
            <w:r w:rsidR="008938F7" w:rsidRPr="00DA6938">
              <w:rPr>
                <w:rFonts w:ascii="Arial" w:hAnsi="Arial" w:cs="Arial"/>
                <w:sz w:val="24"/>
                <w:szCs w:val="24"/>
              </w:rPr>
              <w:t xml:space="preserve">(dotyczy </w:t>
            </w:r>
            <w:proofErr w:type="spellStart"/>
            <w:r w:rsidR="008938F7" w:rsidRPr="00DA6938">
              <w:rPr>
                <w:rFonts w:ascii="Arial" w:hAnsi="Arial" w:cs="Arial"/>
                <w:sz w:val="24"/>
                <w:szCs w:val="24"/>
              </w:rPr>
              <w:t>jst</w:t>
            </w:r>
            <w:proofErr w:type="spellEnd"/>
            <w:r w:rsidR="008938F7" w:rsidRPr="00DA6938">
              <w:rPr>
                <w:rFonts w:ascii="Arial" w:hAnsi="Arial" w:cs="Arial"/>
                <w:sz w:val="24"/>
                <w:szCs w:val="24"/>
              </w:rPr>
              <w:t>)</w:t>
            </w:r>
          </w:p>
          <w:p w14:paraId="43855D7F" w14:textId="77777777" w:rsidR="0025353C" w:rsidRPr="00DA6938" w:rsidRDefault="0025353C" w:rsidP="004565AD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99" w:type="dxa"/>
          </w:tcPr>
          <w:p w14:paraId="6E60BBC2" w14:textId="77777777" w:rsidR="00FA3429" w:rsidRPr="00DA6938" w:rsidRDefault="00FA3429" w:rsidP="004565AD">
            <w:pPr>
              <w:spacing w:before="60" w:after="60"/>
              <w:rPr>
                <w:rFonts w:ascii="Arial" w:hAnsi="Arial" w:cs="Arial"/>
                <w:bCs/>
                <w:sz w:val="24"/>
                <w:szCs w:val="24"/>
              </w:rPr>
            </w:pPr>
            <w:r w:rsidRPr="00DA6938">
              <w:rPr>
                <w:rFonts w:ascii="Arial" w:hAnsi="Arial" w:cs="Arial"/>
                <w:bCs/>
                <w:sz w:val="24"/>
                <w:szCs w:val="24"/>
              </w:rPr>
              <w:t xml:space="preserve">W przypadku, gdy wnioskodawcą jest jednostka samorządu terytorialnego (lub podmiot przez nią kontrolowany lub od niej zależny), w kryterium sprawdzamy, czy przestrzega ona przepisów antydyskryminacyjnych, o których mowa w art. 9 ust. 3 rozporządzenia nr 2021/1060. </w:t>
            </w:r>
          </w:p>
          <w:p w14:paraId="100FED87" w14:textId="77777777" w:rsidR="00694215" w:rsidRPr="00DA6938" w:rsidRDefault="00694215" w:rsidP="004565AD">
            <w:pPr>
              <w:spacing w:before="60" w:after="60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DA6938">
              <w:rPr>
                <w:rFonts w:ascii="Arial" w:hAnsi="Arial" w:cs="Arial"/>
                <w:kern w:val="2"/>
                <w:sz w:val="24"/>
                <w:szCs w:val="24"/>
              </w:rPr>
              <w:t>Z klauzuli antydyskryminacyjnej, zawartej w Umowie Partnerstwa oraz programie Fundusze Europejskie dla Kujaw i Pomorza 2021-2027 wynika, że w razie podjęcia przez JST dyskryminujących aktów prawa miejscowego wsparcie, dla tej jednostki oraz podmiotów przez nią kontrolowanych lub od niej zależnych, nie będzie udzielone.</w:t>
            </w:r>
          </w:p>
          <w:p w14:paraId="4E1804D2" w14:textId="77777777" w:rsidR="00694215" w:rsidRPr="00DA6938" w:rsidRDefault="00694215" w:rsidP="004565AD">
            <w:pPr>
              <w:spacing w:after="120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DA6938">
              <w:rPr>
                <w:rFonts w:ascii="Arial" w:hAnsi="Arial" w:cs="Arial"/>
                <w:kern w:val="2"/>
                <w:sz w:val="24"/>
                <w:szCs w:val="24"/>
              </w:rPr>
              <w:t xml:space="preserve">W przypadku, gdy JST przyjęła dyskryminujące akty prawa miejscowego, sprzeczne z zasadami, o których mowa w art. 9 ust. 3 rozporządzenia nr 2021/1060, a następnie podjęła skuteczne działania naprawcze kryterium uznaje się za spełnione. Podjęte działania naprawcze powinny być opisane we </w:t>
            </w:r>
            <w:r w:rsidRPr="00DA6938">
              <w:rPr>
                <w:rFonts w:ascii="Arial" w:hAnsi="Arial" w:cs="Arial"/>
                <w:kern w:val="2"/>
                <w:sz w:val="24"/>
                <w:szCs w:val="24"/>
              </w:rPr>
              <w:lastRenderedPageBreak/>
              <w:t>wniosku o dofinansowanie.</w:t>
            </w:r>
          </w:p>
          <w:p w14:paraId="0A7DCFA6" w14:textId="77777777" w:rsidR="00694215" w:rsidRPr="00DA6938" w:rsidRDefault="00694215" w:rsidP="004565AD">
            <w:pPr>
              <w:spacing w:before="60" w:after="60"/>
              <w:rPr>
                <w:rFonts w:ascii="Arial" w:hAnsi="Arial" w:cs="Arial"/>
                <w:bCs/>
                <w:sz w:val="24"/>
                <w:szCs w:val="24"/>
              </w:rPr>
            </w:pPr>
            <w:r w:rsidRPr="00DA6938">
              <w:rPr>
                <w:rFonts w:ascii="Arial" w:hAnsi="Arial" w:cs="Arial"/>
                <w:kern w:val="2"/>
                <w:sz w:val="24"/>
                <w:szCs w:val="24"/>
              </w:rPr>
              <w:t>Kryterium weryfikowane jest m.in. w oparciu o oświadczenie wnioskodawcy</w:t>
            </w:r>
            <w:r w:rsidRPr="00DA6938">
              <w:rPr>
                <w:rStyle w:val="Odwoanieprzypisudolnego"/>
                <w:rFonts w:ascii="Arial" w:hAnsi="Arial" w:cs="Arial"/>
                <w:kern w:val="2"/>
                <w:sz w:val="24"/>
                <w:szCs w:val="24"/>
              </w:rPr>
              <w:footnoteReference w:id="4"/>
            </w:r>
            <w:r w:rsidRPr="00DA6938">
              <w:rPr>
                <w:rFonts w:ascii="Arial" w:hAnsi="Arial" w:cs="Arial"/>
                <w:kern w:val="2"/>
                <w:sz w:val="24"/>
                <w:szCs w:val="24"/>
              </w:rPr>
              <w:t>, zawarte we wniosku o dofinansowanie projektu, o braku obowiązywania na terenie jednostki samorządu terytorialnego dyskryminujących aktów prawa miejscowego oraz w oparciu o</w:t>
            </w:r>
            <w:r w:rsidRPr="00DA6938">
              <w:rPr>
                <w:rFonts w:ascii="Arial" w:hAnsi="Arial" w:cs="Arial"/>
                <w:sz w:val="24"/>
                <w:szCs w:val="24"/>
              </w:rPr>
              <w:t xml:space="preserve"> informacje znajdujące się na stronie internetowej</w:t>
            </w:r>
            <w:r w:rsidRPr="00DA6938">
              <w:rPr>
                <w:rFonts w:ascii="Arial" w:hAnsi="Arial" w:cs="Arial"/>
                <w:kern w:val="2"/>
                <w:sz w:val="24"/>
                <w:szCs w:val="24"/>
              </w:rPr>
              <w:t xml:space="preserve"> Rzecznika Praw Obywatelskich (RPO) dotyczące JST, które ustanowiły obowiązujące i uznane przez RPO za dyskryminujące akty prawa miejscowego (aktualne na dzień zakończenia naboru).</w:t>
            </w:r>
          </w:p>
        </w:tc>
        <w:tc>
          <w:tcPr>
            <w:tcW w:w="3260" w:type="dxa"/>
          </w:tcPr>
          <w:p w14:paraId="1793C13D" w14:textId="77777777" w:rsidR="0025353C" w:rsidRPr="00DA6938" w:rsidRDefault="0025353C" w:rsidP="004565AD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lastRenderedPageBreak/>
              <w:t>TAK/NIE/NIE DOTYCZY</w:t>
            </w:r>
            <w:r w:rsidRPr="00DA6938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1A6901E7" w14:textId="77777777" w:rsidR="0025353C" w:rsidRPr="00DA6938" w:rsidRDefault="0025353C" w:rsidP="004565AD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97AABFF" w14:textId="77777777" w:rsidR="0025353C" w:rsidRPr="00DA6938" w:rsidRDefault="0025353C" w:rsidP="004565A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(wartość logiczna: „TAK” lub „NIE DOTYCZY”). </w:t>
            </w:r>
          </w:p>
          <w:p w14:paraId="02252E81" w14:textId="77777777" w:rsidR="0025353C" w:rsidRPr="00DA6938" w:rsidRDefault="0025353C" w:rsidP="004565A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6775CEAC" w14:textId="77777777" w:rsidR="0025353C" w:rsidRPr="00DA6938" w:rsidRDefault="0025353C" w:rsidP="004565A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F06BF" w:rsidRPr="00DA6938" w14:paraId="732F16C2" w14:textId="77777777" w:rsidTr="00694215">
        <w:trPr>
          <w:trHeight w:val="418"/>
        </w:trPr>
        <w:tc>
          <w:tcPr>
            <w:tcW w:w="1110" w:type="dxa"/>
            <w:vAlign w:val="center"/>
          </w:tcPr>
          <w:p w14:paraId="1CAC7D5A" w14:textId="77777777" w:rsidR="003C40D0" w:rsidRPr="00DA6938" w:rsidRDefault="003C40D0" w:rsidP="004565A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lastRenderedPageBreak/>
              <w:t>A.</w:t>
            </w:r>
            <w:r w:rsidR="0025353C" w:rsidRPr="00DA6938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856" w:type="dxa"/>
            <w:vAlign w:val="center"/>
          </w:tcPr>
          <w:p w14:paraId="2051AFCD" w14:textId="77777777" w:rsidR="003C40D0" w:rsidRPr="00DA6938" w:rsidRDefault="003C40D0" w:rsidP="004565A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Miejsce realizacji projektu</w:t>
            </w:r>
          </w:p>
        </w:tc>
        <w:tc>
          <w:tcPr>
            <w:tcW w:w="7199" w:type="dxa"/>
          </w:tcPr>
          <w:p w14:paraId="78D21799" w14:textId="7DBBF743" w:rsidR="00317169" w:rsidRPr="00DA6938" w:rsidRDefault="003C40D0" w:rsidP="004565AD">
            <w:pPr>
              <w:spacing w:before="60" w:after="12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W kryterium sprawdzamy, czy proje</w:t>
            </w:r>
            <w:r w:rsidRPr="00EB46F3">
              <w:rPr>
                <w:rFonts w:ascii="Arial" w:hAnsi="Arial" w:cs="Arial"/>
                <w:sz w:val="24"/>
                <w:szCs w:val="24"/>
              </w:rPr>
              <w:t>kt</w:t>
            </w:r>
            <w:r w:rsidR="00EB46F3" w:rsidRPr="00EB46F3">
              <w:rPr>
                <w:rFonts w:ascii="Arial" w:hAnsi="Arial" w:cs="Arial"/>
                <w:sz w:val="24"/>
                <w:szCs w:val="24"/>
              </w:rPr>
              <w:t xml:space="preserve"> grantowy jest/będzie</w:t>
            </w:r>
            <w:r w:rsidR="009A5E8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A6938">
              <w:rPr>
                <w:rFonts w:ascii="Arial" w:hAnsi="Arial" w:cs="Arial"/>
                <w:sz w:val="24"/>
                <w:szCs w:val="24"/>
              </w:rPr>
              <w:t>realizowany na terytorium województwa kujawsko-pomorskiego.</w:t>
            </w:r>
          </w:p>
          <w:p w14:paraId="2EE03767" w14:textId="2F09ADB7" w:rsidR="004565AD" w:rsidRDefault="00317169" w:rsidP="00EA379F">
            <w:pPr>
              <w:spacing w:before="60" w:after="24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 xml:space="preserve">Wnioskodawca oświadczył, że udzieli wsparcia </w:t>
            </w:r>
            <w:r w:rsidR="00EB46F3" w:rsidRPr="00EB46F3">
              <w:rPr>
                <w:rFonts w:ascii="Arial" w:hAnsi="Arial" w:cs="Arial"/>
                <w:sz w:val="24"/>
                <w:szCs w:val="24"/>
              </w:rPr>
              <w:t>przedsięwzięciom objętym grantami</w:t>
            </w:r>
            <w:r w:rsidR="00EB46F3" w:rsidRPr="00DA693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A6938">
              <w:rPr>
                <w:rFonts w:ascii="Arial" w:hAnsi="Arial" w:cs="Arial"/>
                <w:sz w:val="24"/>
                <w:szCs w:val="24"/>
              </w:rPr>
              <w:t xml:space="preserve">realizowanym na terytorium województwa kujawsko-pomorskiego. </w:t>
            </w:r>
          </w:p>
          <w:p w14:paraId="04D400EE" w14:textId="3469E766" w:rsidR="003C40D0" w:rsidRPr="00DA6938" w:rsidRDefault="003C40D0" w:rsidP="00907C01">
            <w:pPr>
              <w:spacing w:before="60" w:after="24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932226" w:rsidRPr="00DA6938">
              <w:rPr>
                <w:rFonts w:ascii="Arial" w:hAnsi="Arial" w:cs="Arial"/>
                <w:sz w:val="24"/>
                <w:szCs w:val="24"/>
              </w:rPr>
              <w:t> </w:t>
            </w:r>
            <w:r w:rsidRPr="00DA6938">
              <w:rPr>
                <w:rFonts w:ascii="Arial" w:hAnsi="Arial" w:cs="Arial"/>
                <w:sz w:val="24"/>
                <w:szCs w:val="24"/>
              </w:rPr>
              <w:t>dofinansowanie projektu</w:t>
            </w:r>
            <w:r w:rsidR="00993685">
              <w:rPr>
                <w:rFonts w:ascii="Arial" w:hAnsi="Arial" w:cs="Arial"/>
                <w:sz w:val="24"/>
                <w:szCs w:val="24"/>
              </w:rPr>
              <w:t xml:space="preserve"> i załączniki</w:t>
            </w:r>
            <w:r w:rsidRPr="00DA6938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260" w:type="dxa"/>
          </w:tcPr>
          <w:p w14:paraId="54346A60" w14:textId="77777777" w:rsidR="003C40D0" w:rsidRPr="00DA6938" w:rsidRDefault="003C40D0" w:rsidP="004565AD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DA6938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79E1BC63" w14:textId="77777777" w:rsidR="003C40D0" w:rsidRPr="00DA6938" w:rsidRDefault="003C40D0" w:rsidP="004565AD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4052829" w14:textId="77777777" w:rsidR="003C40D0" w:rsidRPr="00DA6938" w:rsidRDefault="003C40D0" w:rsidP="004565A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34E29306" w14:textId="77777777" w:rsidR="00694215" w:rsidRPr="00DA6938" w:rsidRDefault="003C40D0" w:rsidP="004565AD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</w:t>
            </w:r>
            <w:r w:rsidRPr="00DA6938">
              <w:rPr>
                <w:rFonts w:ascii="Arial" w:hAnsi="Arial" w:cs="Arial"/>
                <w:sz w:val="24"/>
                <w:szCs w:val="24"/>
              </w:rPr>
              <w:lastRenderedPageBreak/>
              <w:t>poproszony o uzupełnienie lub poprawienie wniosku.</w:t>
            </w:r>
          </w:p>
        </w:tc>
      </w:tr>
      <w:tr w:rsidR="005F06BF" w:rsidRPr="00DA6938" w14:paraId="63E7991B" w14:textId="77777777" w:rsidTr="00E37928">
        <w:trPr>
          <w:trHeight w:val="4395"/>
        </w:trPr>
        <w:tc>
          <w:tcPr>
            <w:tcW w:w="1110" w:type="dxa"/>
            <w:vAlign w:val="center"/>
          </w:tcPr>
          <w:p w14:paraId="7088F88D" w14:textId="77777777" w:rsidR="005F06BF" w:rsidRPr="00DA6938" w:rsidRDefault="005F06BF" w:rsidP="004565A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bookmarkStart w:id="2" w:name="_Hlk180741528"/>
            <w:r w:rsidRPr="00DA6938">
              <w:rPr>
                <w:rFonts w:ascii="Arial" w:hAnsi="Arial" w:cs="Arial"/>
                <w:sz w:val="24"/>
                <w:szCs w:val="24"/>
              </w:rPr>
              <w:lastRenderedPageBreak/>
              <w:t>A.5</w:t>
            </w:r>
          </w:p>
        </w:tc>
        <w:tc>
          <w:tcPr>
            <w:tcW w:w="2856" w:type="dxa"/>
            <w:vAlign w:val="center"/>
          </w:tcPr>
          <w:p w14:paraId="51B41E9A" w14:textId="77777777" w:rsidR="005F06BF" w:rsidRPr="00DA6938" w:rsidRDefault="00E37928" w:rsidP="004565AD">
            <w:pPr>
              <w:spacing w:after="0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Okres realizacji projektu</w:t>
            </w:r>
          </w:p>
        </w:tc>
        <w:tc>
          <w:tcPr>
            <w:tcW w:w="7199" w:type="dxa"/>
          </w:tcPr>
          <w:p w14:paraId="0606CAA6" w14:textId="1CD6D986" w:rsidR="00E37928" w:rsidRPr="00DA6938" w:rsidRDefault="00E37928" w:rsidP="004565AD">
            <w:pPr>
              <w:pStyle w:val="NormalnyWeb"/>
              <w:spacing w:line="276" w:lineRule="auto"/>
              <w:rPr>
                <w:rFonts w:ascii="Arial" w:hAnsi="Arial" w:cs="Arial"/>
              </w:rPr>
            </w:pPr>
            <w:r w:rsidRPr="00DA6938">
              <w:rPr>
                <w:rFonts w:ascii="Arial" w:hAnsi="Arial" w:cs="Arial"/>
              </w:rPr>
              <w:t xml:space="preserve">W kryterium sprawdzamy, czy zakładany maksymalny okres realizacji projektu </w:t>
            </w:r>
            <w:r w:rsidR="00EB46F3" w:rsidRPr="00196BFA">
              <w:rPr>
                <w:rFonts w:ascii="Arial" w:hAnsi="Arial" w:cs="Arial"/>
              </w:rPr>
              <w:t xml:space="preserve">grantowego </w:t>
            </w:r>
            <w:r w:rsidRPr="00EB46F3">
              <w:rPr>
                <w:rFonts w:ascii="Arial" w:hAnsi="Arial" w:cs="Arial"/>
              </w:rPr>
              <w:t>nie</w:t>
            </w:r>
            <w:r w:rsidRPr="00DA6938">
              <w:rPr>
                <w:rFonts w:ascii="Arial" w:hAnsi="Arial" w:cs="Arial"/>
              </w:rPr>
              <w:t xml:space="preserve"> przekracza </w:t>
            </w:r>
            <w:r w:rsidRPr="00196BFA">
              <w:rPr>
                <w:rFonts w:ascii="Arial" w:hAnsi="Arial" w:cs="Arial"/>
              </w:rPr>
              <w:t>4</w:t>
            </w:r>
            <w:r w:rsidR="00196BFA" w:rsidRPr="00196BFA">
              <w:rPr>
                <w:rFonts w:ascii="Arial" w:hAnsi="Arial" w:cs="Arial"/>
              </w:rPr>
              <w:t>2</w:t>
            </w:r>
            <w:r w:rsidRPr="00196BFA">
              <w:rPr>
                <w:rFonts w:ascii="Arial" w:hAnsi="Arial" w:cs="Arial"/>
              </w:rPr>
              <w:t xml:space="preserve"> miesięcy</w:t>
            </w:r>
            <w:r w:rsidR="009266CE" w:rsidRPr="00DA6938">
              <w:rPr>
                <w:rFonts w:ascii="Arial" w:hAnsi="Arial" w:cs="Arial"/>
              </w:rPr>
              <w:t xml:space="preserve"> od terminu zakończenia naboru</w:t>
            </w:r>
            <w:r w:rsidRPr="00DA6938">
              <w:rPr>
                <w:rFonts w:ascii="Arial" w:hAnsi="Arial" w:cs="Arial"/>
              </w:rPr>
              <w:t xml:space="preserve">. </w:t>
            </w:r>
          </w:p>
          <w:p w14:paraId="4D98E778" w14:textId="2DB30C09" w:rsidR="00E37928" w:rsidRPr="00DA6938" w:rsidRDefault="00E37928" w:rsidP="00EA379F">
            <w:pPr>
              <w:spacing w:after="24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W uzasadnionych przypadkach Instytucja Zarządzająca może na wniosek beneficjenta złożony w trakcie realizacji projektu wyrazić zgodę na wydłużenie okresu realizacji projektu</w:t>
            </w:r>
            <w:r w:rsidR="00196BFA" w:rsidRPr="00E63280">
              <w:rPr>
                <w:rFonts w:ascii="Arial" w:hAnsi="Arial" w:cs="Arial"/>
              </w:rPr>
              <w:t xml:space="preserve"> </w:t>
            </w:r>
            <w:r w:rsidR="00196BFA" w:rsidRPr="00196BFA">
              <w:rPr>
                <w:rFonts w:ascii="Arial" w:hAnsi="Arial" w:cs="Arial"/>
                <w:sz w:val="24"/>
                <w:szCs w:val="24"/>
              </w:rPr>
              <w:t>grantowego</w:t>
            </w:r>
            <w:r w:rsidRPr="00DA6938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7DF4C407" w14:textId="77777777" w:rsidR="005F06BF" w:rsidRPr="00DA6938" w:rsidRDefault="00E37928" w:rsidP="004565AD">
            <w:pPr>
              <w:spacing w:before="60" w:after="0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932226" w:rsidRPr="00DA6938">
              <w:rPr>
                <w:rFonts w:ascii="Arial" w:hAnsi="Arial" w:cs="Arial"/>
                <w:sz w:val="24"/>
                <w:szCs w:val="24"/>
              </w:rPr>
              <w:t> </w:t>
            </w:r>
            <w:r w:rsidRPr="00DA6938"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</w:tc>
        <w:tc>
          <w:tcPr>
            <w:tcW w:w="3260" w:type="dxa"/>
          </w:tcPr>
          <w:p w14:paraId="32112DCA" w14:textId="77777777" w:rsidR="00E37928" w:rsidRPr="00DA6938" w:rsidRDefault="00E37928" w:rsidP="004565AD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DA6938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581671ED" w14:textId="77777777" w:rsidR="00E37928" w:rsidRPr="00DA6938" w:rsidRDefault="00E37928" w:rsidP="004565AD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01D7F3D" w14:textId="77777777" w:rsidR="00E37928" w:rsidRPr="00DA6938" w:rsidRDefault="00E37928" w:rsidP="004565A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36A747D0" w14:textId="77777777" w:rsidR="00E37928" w:rsidRPr="00DA6938" w:rsidRDefault="00E37928" w:rsidP="004565A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4A7ACBC1" w14:textId="77777777" w:rsidR="00E37928" w:rsidRPr="00DA6938" w:rsidRDefault="00E37928" w:rsidP="004565A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bookmarkEnd w:id="2"/>
      <w:tr w:rsidR="00E37928" w:rsidRPr="00DA6938" w14:paraId="64FC78D5" w14:textId="77777777">
        <w:trPr>
          <w:trHeight w:val="992"/>
        </w:trPr>
        <w:tc>
          <w:tcPr>
            <w:tcW w:w="1110" w:type="dxa"/>
            <w:vAlign w:val="center"/>
          </w:tcPr>
          <w:p w14:paraId="46E99386" w14:textId="77777777" w:rsidR="00E37928" w:rsidRPr="00DA6938" w:rsidRDefault="00E37928" w:rsidP="004565A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A.6</w:t>
            </w:r>
          </w:p>
        </w:tc>
        <w:tc>
          <w:tcPr>
            <w:tcW w:w="2856" w:type="dxa"/>
            <w:vAlign w:val="center"/>
          </w:tcPr>
          <w:p w14:paraId="09CD590B" w14:textId="77777777" w:rsidR="00E37928" w:rsidRPr="00DA6938" w:rsidRDefault="00E37928" w:rsidP="004565AD">
            <w:pPr>
              <w:spacing w:after="0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 xml:space="preserve">Projekt wybierany </w:t>
            </w:r>
            <w:r w:rsidRPr="00DA6938">
              <w:rPr>
                <w:rFonts w:ascii="Arial" w:hAnsi="Arial" w:cs="Arial"/>
                <w:sz w:val="24"/>
                <w:szCs w:val="24"/>
              </w:rPr>
              <w:br/>
              <w:t>w sposób niekonkurencyjny</w:t>
            </w:r>
          </w:p>
        </w:tc>
        <w:tc>
          <w:tcPr>
            <w:tcW w:w="7199" w:type="dxa"/>
          </w:tcPr>
          <w:p w14:paraId="25DDBAE9" w14:textId="42499B47" w:rsidR="00E37928" w:rsidRPr="00DA6938" w:rsidRDefault="00E37928" w:rsidP="004565AD">
            <w:pPr>
              <w:spacing w:before="60" w:after="12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 xml:space="preserve">W kryterium sprawdzamy, czy projekt oraz wnioskodawca </w:t>
            </w:r>
            <w:r w:rsidRPr="00400903">
              <w:rPr>
                <w:rFonts w:ascii="Arial" w:hAnsi="Arial" w:cs="Arial"/>
                <w:sz w:val="24"/>
                <w:szCs w:val="24"/>
              </w:rPr>
              <w:t xml:space="preserve">projektu </w:t>
            </w:r>
            <w:r w:rsidR="00196BFA" w:rsidRPr="00400903">
              <w:rPr>
                <w:rFonts w:ascii="Arial" w:hAnsi="Arial" w:cs="Arial"/>
                <w:sz w:val="24"/>
                <w:szCs w:val="24"/>
              </w:rPr>
              <w:t>grantowego</w:t>
            </w:r>
            <w:r w:rsidR="00D51C17" w:rsidRPr="0040090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00903">
              <w:rPr>
                <w:rFonts w:ascii="Arial" w:hAnsi="Arial" w:cs="Arial"/>
                <w:sz w:val="24"/>
                <w:szCs w:val="24"/>
              </w:rPr>
              <w:t>zosta</w:t>
            </w:r>
            <w:r w:rsidR="00196BFA" w:rsidRPr="00400903">
              <w:rPr>
                <w:rFonts w:ascii="Arial" w:hAnsi="Arial" w:cs="Arial"/>
                <w:sz w:val="24"/>
                <w:szCs w:val="24"/>
              </w:rPr>
              <w:t>ł</w:t>
            </w:r>
            <w:r w:rsidRPr="00400903">
              <w:rPr>
                <w:rFonts w:ascii="Arial" w:hAnsi="Arial" w:cs="Arial"/>
                <w:sz w:val="24"/>
                <w:szCs w:val="24"/>
              </w:rPr>
              <w:t xml:space="preserve"> wskazan</w:t>
            </w:r>
            <w:r w:rsidR="00196BFA" w:rsidRPr="00400903">
              <w:rPr>
                <w:rFonts w:ascii="Arial" w:hAnsi="Arial" w:cs="Arial"/>
                <w:sz w:val="24"/>
                <w:szCs w:val="24"/>
              </w:rPr>
              <w:t>y</w:t>
            </w:r>
            <w:r w:rsidRPr="00196BF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A6938">
              <w:rPr>
                <w:rFonts w:ascii="Arial" w:hAnsi="Arial" w:cs="Arial"/>
                <w:sz w:val="24"/>
                <w:szCs w:val="24"/>
              </w:rPr>
              <w:t>w Harmonogramie naboru wniosków o</w:t>
            </w:r>
            <w:r w:rsidR="00932226" w:rsidRPr="00DA6938">
              <w:rPr>
                <w:rFonts w:ascii="Arial" w:hAnsi="Arial" w:cs="Arial"/>
                <w:sz w:val="24"/>
                <w:szCs w:val="24"/>
              </w:rPr>
              <w:t> </w:t>
            </w:r>
            <w:r w:rsidRPr="00DA6938">
              <w:rPr>
                <w:rFonts w:ascii="Arial" w:hAnsi="Arial" w:cs="Arial"/>
                <w:sz w:val="24"/>
                <w:szCs w:val="24"/>
              </w:rPr>
              <w:t>dofinansowanie projektów dla programu Fundusze Europejskie dla Kujaw i Pomorza 2021-2027, aktualnym na dzień rozpoczęcia naboru.</w:t>
            </w:r>
          </w:p>
          <w:p w14:paraId="46585429" w14:textId="334A37E8" w:rsidR="00E37928" w:rsidRPr="00DA6938" w:rsidRDefault="00E37928" w:rsidP="00EA379F">
            <w:pPr>
              <w:spacing w:before="60" w:after="24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Wnioskodawca projektu</w:t>
            </w:r>
            <w:r w:rsidR="00196BFA" w:rsidRPr="00E63280">
              <w:rPr>
                <w:rFonts w:ascii="Arial" w:hAnsi="Arial" w:cs="Arial"/>
              </w:rPr>
              <w:t xml:space="preserve"> </w:t>
            </w:r>
            <w:r w:rsidR="00196BFA" w:rsidRPr="00EA3008">
              <w:rPr>
                <w:rFonts w:ascii="Arial" w:hAnsi="Arial" w:cs="Arial"/>
                <w:sz w:val="24"/>
                <w:szCs w:val="24"/>
              </w:rPr>
              <w:t>grantowego</w:t>
            </w:r>
            <w:r w:rsidRPr="00EA3008">
              <w:rPr>
                <w:rFonts w:ascii="Arial" w:hAnsi="Arial" w:cs="Arial"/>
                <w:sz w:val="24"/>
                <w:szCs w:val="24"/>
              </w:rPr>
              <w:t>:</w:t>
            </w:r>
            <w:r w:rsidRPr="00DA6938">
              <w:rPr>
                <w:rFonts w:ascii="Arial" w:hAnsi="Arial" w:cs="Arial"/>
                <w:sz w:val="24"/>
                <w:szCs w:val="24"/>
              </w:rPr>
              <w:t xml:space="preserve"> Samorząd Województwa Kujawsko-Pomorskiego.</w:t>
            </w:r>
          </w:p>
          <w:p w14:paraId="45A188BA" w14:textId="77777777" w:rsidR="00E37928" w:rsidRPr="00DA6938" w:rsidRDefault="00E37928" w:rsidP="004565AD">
            <w:pPr>
              <w:spacing w:before="60" w:after="0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</w:t>
            </w:r>
            <w:r w:rsidRPr="00DA6938">
              <w:rPr>
                <w:rFonts w:ascii="Arial" w:hAnsi="Arial" w:cs="Arial"/>
                <w:sz w:val="24"/>
                <w:szCs w:val="24"/>
              </w:rPr>
              <w:lastRenderedPageBreak/>
              <w:t>o</w:t>
            </w:r>
            <w:r w:rsidR="00932226" w:rsidRPr="00DA6938">
              <w:rPr>
                <w:rFonts w:ascii="Arial" w:hAnsi="Arial" w:cs="Arial"/>
                <w:sz w:val="24"/>
                <w:szCs w:val="24"/>
              </w:rPr>
              <w:t> </w:t>
            </w:r>
            <w:r w:rsidRPr="00DA6938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260" w:type="dxa"/>
          </w:tcPr>
          <w:p w14:paraId="61072D9F" w14:textId="77777777" w:rsidR="00E37928" w:rsidRPr="00DA6938" w:rsidRDefault="00E37928" w:rsidP="004565A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</w:p>
          <w:p w14:paraId="6B6E15BC" w14:textId="77777777" w:rsidR="00E37928" w:rsidRPr="00DA6938" w:rsidRDefault="00E37928" w:rsidP="004565AD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7944B97D" w14:textId="77777777" w:rsidR="00E37928" w:rsidRPr="00DA6938" w:rsidRDefault="00E37928" w:rsidP="004565AD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 xml:space="preserve">Kryterium obligatoryjne – spełnienie kryterium jest niezbędne do przyznania dofinansowania. </w:t>
            </w:r>
          </w:p>
          <w:p w14:paraId="5C8CFBB3" w14:textId="77777777" w:rsidR="00E37928" w:rsidRPr="00DA6938" w:rsidRDefault="00E37928" w:rsidP="004565A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</w:t>
            </w:r>
            <w:r w:rsidRPr="00DA6938">
              <w:rPr>
                <w:rFonts w:ascii="Arial" w:hAnsi="Arial" w:cs="Arial"/>
                <w:sz w:val="24"/>
                <w:szCs w:val="24"/>
              </w:rPr>
              <w:lastRenderedPageBreak/>
              <w:t xml:space="preserve">będzie pozytywna. </w:t>
            </w:r>
          </w:p>
          <w:p w14:paraId="27A0F5A5" w14:textId="77777777" w:rsidR="00E37928" w:rsidRPr="00DA6938" w:rsidRDefault="00E37928" w:rsidP="004565AD">
            <w:pPr>
              <w:spacing w:before="60" w:after="60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</w:tbl>
    <w:p w14:paraId="44B45E91" w14:textId="77777777" w:rsidR="002C2CE8" w:rsidRPr="00DA6938" w:rsidRDefault="00B10B0D" w:rsidP="004565AD">
      <w:pPr>
        <w:pStyle w:val="Nagwek1"/>
        <w:spacing w:before="480"/>
        <w:rPr>
          <w:rFonts w:cs="Arial"/>
          <w:sz w:val="24"/>
          <w:szCs w:val="24"/>
        </w:rPr>
      </w:pPr>
      <w:r w:rsidRPr="00DA6938">
        <w:rPr>
          <w:rFonts w:cs="Arial"/>
          <w:sz w:val="24"/>
          <w:szCs w:val="24"/>
        </w:rPr>
        <w:lastRenderedPageBreak/>
        <w:t xml:space="preserve">B. </w:t>
      </w:r>
      <w:r w:rsidR="007257F1" w:rsidRPr="00DA6938">
        <w:rPr>
          <w:rFonts w:cs="Arial"/>
          <w:sz w:val="24"/>
          <w:szCs w:val="24"/>
        </w:rPr>
        <w:t>KRYTERIA MERYTORYCZNE OGÓLNE</w:t>
      </w: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8"/>
        <w:gridCol w:w="2898"/>
        <w:gridCol w:w="7171"/>
        <w:gridCol w:w="3248"/>
      </w:tblGrid>
      <w:tr w:rsidR="00F5726D" w:rsidRPr="00DA6938" w14:paraId="22BB257F" w14:textId="77777777" w:rsidTr="00D723D7">
        <w:trPr>
          <w:trHeight w:val="283"/>
          <w:tblHeader/>
        </w:trPr>
        <w:tc>
          <w:tcPr>
            <w:tcW w:w="1108" w:type="dxa"/>
            <w:shd w:val="clear" w:color="auto" w:fill="E7E6E6"/>
          </w:tcPr>
          <w:p w14:paraId="569CBCB0" w14:textId="77777777" w:rsidR="003C40D0" w:rsidRPr="00DA6938" w:rsidRDefault="003C40D0" w:rsidP="004565AD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A6938">
              <w:rPr>
                <w:rFonts w:ascii="Arial" w:hAnsi="Arial" w:cs="Arial"/>
                <w:b/>
                <w:bCs/>
                <w:sz w:val="24"/>
                <w:szCs w:val="24"/>
              </w:rPr>
              <w:t>Numer</w:t>
            </w:r>
          </w:p>
        </w:tc>
        <w:tc>
          <w:tcPr>
            <w:tcW w:w="2898" w:type="dxa"/>
            <w:shd w:val="clear" w:color="auto" w:fill="E7E6E6"/>
          </w:tcPr>
          <w:p w14:paraId="55FF87E0" w14:textId="77777777" w:rsidR="003C40D0" w:rsidRPr="00DA6938" w:rsidRDefault="003C40D0" w:rsidP="004565AD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A6938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7171" w:type="dxa"/>
            <w:shd w:val="clear" w:color="auto" w:fill="E7E6E6"/>
          </w:tcPr>
          <w:p w14:paraId="470C7158" w14:textId="77777777" w:rsidR="003C40D0" w:rsidRPr="00DA6938" w:rsidRDefault="003C40D0" w:rsidP="004565AD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A6938">
              <w:rPr>
                <w:rFonts w:ascii="Arial" w:hAnsi="Arial" w:cs="Arial"/>
                <w:b/>
                <w:bCs/>
                <w:sz w:val="24"/>
                <w:szCs w:val="24"/>
              </w:rPr>
              <w:t>Definicja kryterium</w:t>
            </w:r>
          </w:p>
        </w:tc>
        <w:tc>
          <w:tcPr>
            <w:tcW w:w="3248" w:type="dxa"/>
            <w:shd w:val="clear" w:color="auto" w:fill="E7E6E6"/>
          </w:tcPr>
          <w:p w14:paraId="4365160F" w14:textId="77777777" w:rsidR="003C40D0" w:rsidRPr="00DA6938" w:rsidRDefault="003C40D0" w:rsidP="004565AD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A6938">
              <w:rPr>
                <w:rFonts w:ascii="Arial" w:hAnsi="Arial" w:cs="Arial"/>
                <w:b/>
                <w:bCs/>
                <w:sz w:val="24"/>
                <w:szCs w:val="24"/>
              </w:rPr>
              <w:t>Opis znaczenia kryterium</w:t>
            </w:r>
          </w:p>
          <w:p w14:paraId="180C162B" w14:textId="77777777" w:rsidR="003C40D0" w:rsidRPr="00DA6938" w:rsidRDefault="003C40D0" w:rsidP="004565AD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A6938">
              <w:rPr>
                <w:rFonts w:ascii="Arial" w:hAnsi="Arial" w:cs="Arial"/>
                <w:b/>
                <w:bCs/>
                <w:sz w:val="24"/>
                <w:szCs w:val="24"/>
              </w:rPr>
              <w:t>(sposób oceny)</w:t>
            </w:r>
          </w:p>
        </w:tc>
      </w:tr>
      <w:tr w:rsidR="00F5726D" w:rsidRPr="00DA6938" w14:paraId="72E5C052" w14:textId="77777777" w:rsidTr="004E0F71">
        <w:trPr>
          <w:trHeight w:val="283"/>
        </w:trPr>
        <w:tc>
          <w:tcPr>
            <w:tcW w:w="1108" w:type="dxa"/>
            <w:vAlign w:val="center"/>
          </w:tcPr>
          <w:p w14:paraId="009A439F" w14:textId="77777777" w:rsidR="003C40D0" w:rsidRPr="00DA6938" w:rsidRDefault="003C40D0" w:rsidP="004565A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B.</w:t>
            </w:r>
            <w:r w:rsidR="005D2FCD" w:rsidRPr="00DA6938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898" w:type="dxa"/>
            <w:vAlign w:val="center"/>
          </w:tcPr>
          <w:p w14:paraId="3920CD01" w14:textId="77777777" w:rsidR="003C40D0" w:rsidRPr="00DA6938" w:rsidRDefault="003C40D0" w:rsidP="004565A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Projekt jest zgodny z</w:t>
            </w:r>
            <w:r w:rsidR="00932226" w:rsidRPr="00DA6938">
              <w:rPr>
                <w:rFonts w:ascii="Arial" w:hAnsi="Arial" w:cs="Arial"/>
                <w:sz w:val="24"/>
                <w:szCs w:val="24"/>
              </w:rPr>
              <w:t> </w:t>
            </w:r>
            <w:r w:rsidRPr="00DA6938">
              <w:rPr>
                <w:rFonts w:ascii="Arial" w:hAnsi="Arial" w:cs="Arial"/>
                <w:sz w:val="24"/>
                <w:szCs w:val="24"/>
              </w:rPr>
              <w:t xml:space="preserve">typami </w:t>
            </w:r>
          </w:p>
          <w:p w14:paraId="3A657994" w14:textId="77777777" w:rsidR="003C40D0" w:rsidRPr="00DA6938" w:rsidRDefault="003C40D0" w:rsidP="004565AD">
            <w:pPr>
              <w:spacing w:after="0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 xml:space="preserve">projektów przewidzianymi </w:t>
            </w:r>
            <w:r w:rsidRPr="00DA6938">
              <w:rPr>
                <w:rFonts w:ascii="Arial" w:hAnsi="Arial" w:cs="Arial"/>
                <w:sz w:val="24"/>
                <w:szCs w:val="24"/>
              </w:rPr>
              <w:br/>
              <w:t>do wsparcia w ramach działania</w:t>
            </w:r>
          </w:p>
        </w:tc>
        <w:tc>
          <w:tcPr>
            <w:tcW w:w="7171" w:type="dxa"/>
          </w:tcPr>
          <w:p w14:paraId="61F5FC61" w14:textId="77777777" w:rsidR="00F5726D" w:rsidRPr="00DA6938" w:rsidRDefault="003C40D0" w:rsidP="004565AD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W</w:t>
            </w:r>
            <w:r w:rsidR="00A80AFA" w:rsidRPr="00DA693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A6938">
              <w:rPr>
                <w:rFonts w:ascii="Arial" w:hAnsi="Arial" w:cs="Arial"/>
                <w:sz w:val="24"/>
                <w:szCs w:val="24"/>
              </w:rPr>
              <w:t xml:space="preserve">kryterium sprawdzamy, czy projekt </w:t>
            </w:r>
            <w:r w:rsidR="00C36ED7" w:rsidRPr="00DA6938">
              <w:rPr>
                <w:rFonts w:ascii="Arial" w:hAnsi="Arial" w:cs="Arial"/>
                <w:sz w:val="24"/>
                <w:szCs w:val="24"/>
              </w:rPr>
              <w:t xml:space="preserve">grantowy </w:t>
            </w:r>
            <w:r w:rsidRPr="00DA6938">
              <w:rPr>
                <w:rFonts w:ascii="Arial" w:hAnsi="Arial" w:cs="Arial"/>
                <w:sz w:val="24"/>
                <w:szCs w:val="24"/>
              </w:rPr>
              <w:t>dotyczy przynajmniej jednego z następujących przedsięwzięć:</w:t>
            </w:r>
          </w:p>
          <w:p w14:paraId="34DFF85F" w14:textId="77777777" w:rsidR="00F5726D" w:rsidRPr="00DA6938" w:rsidRDefault="00F5726D" w:rsidP="009D0B53">
            <w:pPr>
              <w:pStyle w:val="Default"/>
              <w:numPr>
                <w:ilvl w:val="0"/>
                <w:numId w:val="11"/>
              </w:numPr>
              <w:spacing w:line="276" w:lineRule="auto"/>
              <w:rPr>
                <w:rFonts w:ascii="Arial" w:hAnsi="Arial" w:cs="Arial"/>
                <w:bCs/>
                <w:color w:val="auto"/>
              </w:rPr>
            </w:pPr>
            <w:r w:rsidRPr="00DA6938">
              <w:rPr>
                <w:rFonts w:ascii="Arial" w:hAnsi="Arial" w:cs="Arial"/>
                <w:bCs/>
                <w:color w:val="auto"/>
              </w:rPr>
              <w:t xml:space="preserve">rozwój infrastruktury małej retencji wodnej, w tym budowa lub remont urządzeń służących do retencjonowania wód (np. jazy, zastawki, </w:t>
            </w:r>
            <w:proofErr w:type="spellStart"/>
            <w:r w:rsidRPr="00DA6938">
              <w:rPr>
                <w:rFonts w:ascii="Arial" w:hAnsi="Arial" w:cs="Arial"/>
                <w:bCs/>
                <w:color w:val="auto"/>
              </w:rPr>
              <w:t>podpiętrzenia</w:t>
            </w:r>
            <w:proofErr w:type="spellEnd"/>
            <w:r w:rsidRPr="00DA6938">
              <w:rPr>
                <w:rFonts w:ascii="Arial" w:hAnsi="Arial" w:cs="Arial"/>
                <w:bCs/>
                <w:color w:val="auto"/>
              </w:rPr>
              <w:t>),</w:t>
            </w:r>
          </w:p>
          <w:p w14:paraId="0F4813E8" w14:textId="77777777" w:rsidR="009053A1" w:rsidRPr="00DA6938" w:rsidRDefault="00F5726D" w:rsidP="009D0B53">
            <w:pPr>
              <w:pStyle w:val="Default"/>
              <w:numPr>
                <w:ilvl w:val="0"/>
                <w:numId w:val="11"/>
              </w:numPr>
              <w:spacing w:after="120" w:line="276" w:lineRule="auto"/>
              <w:ind w:left="714" w:hanging="357"/>
              <w:rPr>
                <w:rFonts w:ascii="Arial" w:hAnsi="Arial" w:cs="Arial"/>
                <w:bCs/>
                <w:color w:val="auto"/>
              </w:rPr>
            </w:pPr>
            <w:r w:rsidRPr="00DA6938">
              <w:rPr>
                <w:rFonts w:ascii="Arial" w:hAnsi="Arial" w:cs="Arial"/>
                <w:bCs/>
                <w:color w:val="auto"/>
              </w:rPr>
              <w:t>przedsięwzięcia przywracające zdolności retencyjne naturalnych terenów podmokłych, odtwarzające tereny podmokłe, przywracające naturalne koryta rzeczne, zwiększające powierzchnię i ilość zadrzewień śródpolnych</w:t>
            </w:r>
            <w:r w:rsidR="007770D6" w:rsidRPr="00DA6938">
              <w:rPr>
                <w:rFonts w:ascii="Arial" w:hAnsi="Arial" w:cs="Arial"/>
                <w:bCs/>
                <w:color w:val="auto"/>
              </w:rPr>
              <w:t>, a także tworzenie i odtwarzanie małych zbiorników retencyjnych (w tym oczek wodnych) na terenach rolniczych</w:t>
            </w:r>
            <w:r w:rsidR="007770D6" w:rsidRPr="00DA6938">
              <w:rPr>
                <w:rStyle w:val="Odwoanieprzypisudolnego"/>
                <w:rFonts w:ascii="Arial" w:hAnsi="Arial" w:cs="Arial"/>
                <w:bCs/>
                <w:color w:val="auto"/>
              </w:rPr>
              <w:footnoteReference w:id="5"/>
            </w:r>
            <w:r w:rsidRPr="00DA6938">
              <w:rPr>
                <w:rFonts w:ascii="Arial" w:hAnsi="Arial" w:cs="Arial"/>
                <w:bCs/>
                <w:color w:val="auto"/>
              </w:rPr>
              <w:t>.</w:t>
            </w:r>
          </w:p>
          <w:p w14:paraId="5B305205" w14:textId="77777777" w:rsidR="00B40EBE" w:rsidRPr="00DA6938" w:rsidRDefault="009053A1" w:rsidP="004565AD">
            <w:pPr>
              <w:pStyle w:val="Default"/>
              <w:spacing w:after="120" w:line="276" w:lineRule="auto"/>
              <w:rPr>
                <w:rFonts w:ascii="Arial" w:hAnsi="Arial" w:cs="Arial"/>
                <w:bCs/>
                <w:color w:val="auto"/>
              </w:rPr>
            </w:pPr>
            <w:r w:rsidRPr="00DA6938">
              <w:rPr>
                <w:rFonts w:ascii="Arial" w:hAnsi="Arial" w:cs="Arial"/>
              </w:rPr>
              <w:t xml:space="preserve">W odniesieniu do każdego z powyższych typów projektów obligatoryjnym elementem projektu muszą być działania </w:t>
            </w:r>
            <w:r w:rsidR="00F5726D" w:rsidRPr="00DA6938">
              <w:rPr>
                <w:rFonts w:ascii="Arial" w:hAnsi="Arial" w:cs="Arial"/>
                <w:bCs/>
                <w:color w:val="auto"/>
              </w:rPr>
              <w:t xml:space="preserve">z </w:t>
            </w:r>
            <w:r w:rsidR="00F5726D" w:rsidRPr="00DA6938">
              <w:rPr>
                <w:rFonts w:ascii="Arial" w:hAnsi="Arial" w:cs="Arial"/>
                <w:bCs/>
                <w:color w:val="auto"/>
              </w:rPr>
              <w:lastRenderedPageBreak/>
              <w:t>zakresu edukacji oraz promocji dobrych praktyk w odniesieniu do kwestii klimatycznych, ochrony zasobów wodnych oraz szeroko pojmowanego bezpieczeństwa ekologicznego</w:t>
            </w:r>
            <w:r w:rsidRPr="00DA6938">
              <w:rPr>
                <w:rFonts w:ascii="Arial" w:hAnsi="Arial" w:cs="Arial"/>
                <w:bCs/>
                <w:color w:val="auto"/>
              </w:rPr>
              <w:t>.</w:t>
            </w:r>
          </w:p>
          <w:p w14:paraId="67C76022" w14:textId="5B3A74B6" w:rsidR="009053A1" w:rsidRPr="00DA6938" w:rsidRDefault="00196BFA" w:rsidP="00EA379F">
            <w:pPr>
              <w:pStyle w:val="Default"/>
              <w:spacing w:after="240" w:line="276" w:lineRule="auto"/>
              <w:rPr>
                <w:rFonts w:ascii="Arial" w:hAnsi="Arial" w:cs="Arial"/>
                <w:bCs/>
                <w:color w:val="auto"/>
              </w:rPr>
            </w:pPr>
            <w:r>
              <w:rPr>
                <w:rFonts w:ascii="Arial" w:hAnsi="Arial" w:cs="Arial"/>
                <w:bCs/>
                <w:color w:val="auto"/>
              </w:rPr>
              <w:t>Przedsięwzięcia objęte grantami</w:t>
            </w:r>
            <w:r w:rsidR="00E567DE" w:rsidRPr="00DA6938">
              <w:rPr>
                <w:rFonts w:ascii="Arial" w:hAnsi="Arial" w:cs="Arial"/>
                <w:bCs/>
                <w:color w:val="auto"/>
              </w:rPr>
              <w:t xml:space="preserve"> </w:t>
            </w:r>
            <w:r w:rsidR="0095311F" w:rsidRPr="00DA6938">
              <w:rPr>
                <w:rFonts w:ascii="Arial" w:hAnsi="Arial" w:cs="Arial"/>
                <w:bCs/>
                <w:color w:val="auto"/>
              </w:rPr>
              <w:t xml:space="preserve">realizowane będą </w:t>
            </w:r>
            <w:r w:rsidR="00B40EBE" w:rsidRPr="00DA6938">
              <w:rPr>
                <w:rFonts w:ascii="Arial" w:hAnsi="Arial" w:cs="Arial"/>
                <w:bCs/>
                <w:color w:val="auto"/>
              </w:rPr>
              <w:t>poza obszarami miast (wyłącznie obszary wiejskie).</w:t>
            </w:r>
          </w:p>
          <w:p w14:paraId="695F62EB" w14:textId="65288961" w:rsidR="003C40D0" w:rsidRPr="00907C01" w:rsidRDefault="003C40D0" w:rsidP="004565AD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932226" w:rsidRPr="00DA6938">
              <w:rPr>
                <w:rFonts w:ascii="Arial" w:hAnsi="Arial" w:cs="Arial"/>
                <w:sz w:val="24"/>
                <w:szCs w:val="24"/>
              </w:rPr>
              <w:t> </w:t>
            </w:r>
            <w:r w:rsidRPr="00DA6938"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</w:tc>
        <w:tc>
          <w:tcPr>
            <w:tcW w:w="3248" w:type="dxa"/>
          </w:tcPr>
          <w:p w14:paraId="0B62B45B" w14:textId="77777777" w:rsidR="003C40D0" w:rsidRPr="00DA6938" w:rsidRDefault="003C40D0" w:rsidP="004565AD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DA6938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64ADB882" w14:textId="77777777" w:rsidR="003049AF" w:rsidRPr="00DA6938" w:rsidRDefault="003C40D0" w:rsidP="004565AD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78C4EEE" w14:textId="77777777" w:rsidR="003C40D0" w:rsidRPr="00DA6938" w:rsidRDefault="003C40D0" w:rsidP="004565A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5CBCFC64" w14:textId="77777777" w:rsidR="003C40D0" w:rsidRPr="00DA6938" w:rsidRDefault="003C40D0" w:rsidP="004565A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592B72F3" w14:textId="77777777" w:rsidR="003C40D0" w:rsidRPr="00DA6938" w:rsidRDefault="003C40D0" w:rsidP="004565AD">
            <w:pPr>
              <w:spacing w:after="0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  <w:tr w:rsidR="005D2FCD" w:rsidRPr="00DA6938" w14:paraId="35E7B23C" w14:textId="77777777" w:rsidTr="004E0F71">
        <w:trPr>
          <w:trHeight w:val="283"/>
        </w:trPr>
        <w:tc>
          <w:tcPr>
            <w:tcW w:w="1108" w:type="dxa"/>
            <w:vAlign w:val="center"/>
          </w:tcPr>
          <w:p w14:paraId="73100724" w14:textId="77777777" w:rsidR="005D2FCD" w:rsidRPr="00DA6938" w:rsidRDefault="005D2FCD" w:rsidP="004565A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lastRenderedPageBreak/>
              <w:t>B.2</w:t>
            </w:r>
          </w:p>
        </w:tc>
        <w:tc>
          <w:tcPr>
            <w:tcW w:w="2898" w:type="dxa"/>
            <w:vAlign w:val="center"/>
          </w:tcPr>
          <w:p w14:paraId="48EEEBEF" w14:textId="77777777" w:rsidR="005D2FCD" w:rsidRPr="00DA6938" w:rsidRDefault="005D2FCD" w:rsidP="004565A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Prawidłowość wyboru partnerów uczestniczących/</w:t>
            </w:r>
          </w:p>
          <w:p w14:paraId="10DE1368" w14:textId="77777777" w:rsidR="005D2FCD" w:rsidRPr="00DA6938" w:rsidRDefault="005D2FCD" w:rsidP="004565A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realizujących projekt</w:t>
            </w:r>
          </w:p>
        </w:tc>
        <w:tc>
          <w:tcPr>
            <w:tcW w:w="7171" w:type="dxa"/>
          </w:tcPr>
          <w:p w14:paraId="329B3F9E" w14:textId="6800EB9B" w:rsidR="005D2FCD" w:rsidRPr="00DA6938" w:rsidRDefault="005D2FCD" w:rsidP="00EA379F">
            <w:pPr>
              <w:spacing w:after="24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W kryterium sprawdzamy, czy wnioskodawca dokonał wyboru partnera/ów zgodnie z przepisami ustawy z dnia 28 kwietnia 2022 r. o zasadach realizacji zadań finansowanych ze środków europejskich w perspektywie finansowej 2021-2027 (</w:t>
            </w:r>
            <w:r w:rsidRPr="00196BFA">
              <w:rPr>
                <w:rFonts w:ascii="Arial" w:hAnsi="Arial" w:cs="Arial"/>
                <w:sz w:val="24"/>
                <w:szCs w:val="24"/>
              </w:rPr>
              <w:t>Dz.</w:t>
            </w:r>
            <w:r w:rsidR="00196BF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196BFA">
              <w:rPr>
                <w:rFonts w:ascii="Arial" w:hAnsi="Arial" w:cs="Arial"/>
                <w:sz w:val="24"/>
                <w:szCs w:val="24"/>
              </w:rPr>
              <w:t xml:space="preserve">U. </w:t>
            </w:r>
            <w:r w:rsidR="00196BFA" w:rsidRPr="00196BFA">
              <w:rPr>
                <w:rFonts w:ascii="Arial" w:hAnsi="Arial" w:cs="Arial"/>
                <w:sz w:val="24"/>
                <w:szCs w:val="24"/>
              </w:rPr>
              <w:t>z</w:t>
            </w:r>
            <w:r w:rsidR="00960D8C" w:rsidRPr="00196BF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196BFA">
              <w:rPr>
                <w:rFonts w:ascii="Arial" w:hAnsi="Arial" w:cs="Arial"/>
                <w:sz w:val="24"/>
                <w:szCs w:val="24"/>
              </w:rPr>
              <w:t>2022</w:t>
            </w:r>
            <w:r w:rsidR="00196BFA" w:rsidRPr="00196BFA">
              <w:rPr>
                <w:rFonts w:ascii="Arial" w:hAnsi="Arial" w:cs="Arial"/>
                <w:sz w:val="24"/>
                <w:szCs w:val="24"/>
              </w:rPr>
              <w:t xml:space="preserve"> r.</w:t>
            </w:r>
            <w:r w:rsidRPr="00DA6938">
              <w:rPr>
                <w:rFonts w:ascii="Arial" w:hAnsi="Arial" w:cs="Arial"/>
                <w:sz w:val="24"/>
                <w:szCs w:val="24"/>
              </w:rPr>
              <w:t xml:space="preserve"> poz. 1079</w:t>
            </w:r>
            <w:r w:rsidR="00202BA8">
              <w:rPr>
                <w:rFonts w:ascii="Arial" w:hAnsi="Arial" w:cs="Arial"/>
                <w:sz w:val="24"/>
                <w:szCs w:val="24"/>
              </w:rPr>
              <w:t xml:space="preserve"> z </w:t>
            </w:r>
            <w:proofErr w:type="spellStart"/>
            <w:r w:rsidR="00202BA8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="00202BA8">
              <w:rPr>
                <w:rFonts w:ascii="Arial" w:hAnsi="Arial" w:cs="Arial"/>
                <w:sz w:val="24"/>
                <w:szCs w:val="24"/>
              </w:rPr>
              <w:t>. zm.</w:t>
            </w:r>
            <w:r w:rsidRPr="00DA6938">
              <w:rPr>
                <w:rFonts w:ascii="Arial" w:hAnsi="Arial" w:cs="Arial"/>
                <w:sz w:val="24"/>
                <w:szCs w:val="24"/>
              </w:rPr>
              <w:t>).</w:t>
            </w:r>
          </w:p>
          <w:p w14:paraId="3DEEF648" w14:textId="0EBA9A05" w:rsidR="005D2FCD" w:rsidRPr="00DA6938" w:rsidRDefault="005D2FCD" w:rsidP="004565A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Kryterium jest weryfikowane w oparciu o treść oświadczenia stanowiącego załącznik do wniosku o dofinansowanie projektu.</w:t>
            </w:r>
          </w:p>
        </w:tc>
        <w:tc>
          <w:tcPr>
            <w:tcW w:w="3248" w:type="dxa"/>
          </w:tcPr>
          <w:p w14:paraId="136AF676" w14:textId="77777777" w:rsidR="005D2FCD" w:rsidRPr="00DA6938" w:rsidRDefault="005D2FCD" w:rsidP="004565A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TAK/NIE/NIE DOTYCZY</w:t>
            </w:r>
          </w:p>
          <w:p w14:paraId="097DB93A" w14:textId="77777777" w:rsidR="005D2FCD" w:rsidRPr="00DA6938" w:rsidRDefault="005D2FCD" w:rsidP="004565AD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3737ADED" w14:textId="77777777" w:rsidR="005D2FCD" w:rsidRPr="00DA6938" w:rsidRDefault="005D2FCD" w:rsidP="004565AD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E183E5A" w14:textId="77777777" w:rsidR="005D2FCD" w:rsidRPr="00DA6938" w:rsidRDefault="005D2FCD" w:rsidP="004565A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(wartość logiczna: „TAK” lub „NIE DOTYCZY”). </w:t>
            </w:r>
          </w:p>
          <w:p w14:paraId="331CFA0F" w14:textId="77777777" w:rsidR="005D2FCD" w:rsidRPr="00DA6938" w:rsidRDefault="005D2FCD" w:rsidP="004565A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79B1D28F" w14:textId="77777777" w:rsidR="005D2FCD" w:rsidRPr="00DA6938" w:rsidRDefault="005D2FCD" w:rsidP="004565A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5726D" w:rsidRPr="00DA6938" w14:paraId="3E54BD3C" w14:textId="77777777" w:rsidTr="004E0F71">
        <w:trPr>
          <w:trHeight w:val="283"/>
        </w:trPr>
        <w:tc>
          <w:tcPr>
            <w:tcW w:w="1108" w:type="dxa"/>
            <w:vAlign w:val="center"/>
          </w:tcPr>
          <w:p w14:paraId="14AD6C0F" w14:textId="77777777" w:rsidR="008B1221" w:rsidRPr="00DA6938" w:rsidRDefault="008B1221" w:rsidP="004565A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B.3</w:t>
            </w:r>
          </w:p>
        </w:tc>
        <w:tc>
          <w:tcPr>
            <w:tcW w:w="2898" w:type="dxa"/>
            <w:vAlign w:val="center"/>
          </w:tcPr>
          <w:p w14:paraId="5C174122" w14:textId="66B57632" w:rsidR="008B1221" w:rsidRPr="00DA6938" w:rsidRDefault="008B1221" w:rsidP="004565A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Prawidłowość określenia wkładu własnego</w:t>
            </w:r>
          </w:p>
        </w:tc>
        <w:tc>
          <w:tcPr>
            <w:tcW w:w="7171" w:type="dxa"/>
          </w:tcPr>
          <w:p w14:paraId="26C47C84" w14:textId="47D000E3" w:rsidR="00FD6BED" w:rsidRPr="00656402" w:rsidRDefault="0020618C" w:rsidP="00656402">
            <w:pPr>
              <w:spacing w:before="120" w:after="120"/>
              <w:rPr>
                <w:rFonts w:ascii="Arial" w:hAnsi="Arial" w:cs="Arial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sz w:val="24"/>
                <w:szCs w:val="24"/>
                <w:lang w:eastAsia="pl-PL"/>
              </w:rPr>
              <w:t>W kryterium sprawdzamy, czy</w:t>
            </w:r>
            <w:r w:rsidR="00656402">
              <w:rPr>
                <w:rFonts w:ascii="Arial" w:hAnsi="Arial" w:cs="Arial"/>
                <w:sz w:val="24"/>
                <w:szCs w:val="24"/>
                <w:lang w:eastAsia="pl-PL"/>
              </w:rPr>
              <w:t xml:space="preserve"> </w:t>
            </w:r>
            <w:r w:rsidRPr="00656402">
              <w:rPr>
                <w:rFonts w:ascii="Arial" w:hAnsi="Arial" w:cs="Arial"/>
                <w:sz w:val="24"/>
                <w:szCs w:val="24"/>
                <w:lang w:eastAsia="pl-PL"/>
              </w:rPr>
              <w:t>wkład własny wnioskodawcy</w:t>
            </w:r>
            <w:r w:rsidR="00656402">
              <w:rPr>
                <w:rFonts w:ascii="Arial" w:hAnsi="Arial" w:cs="Arial"/>
                <w:sz w:val="24"/>
                <w:szCs w:val="24"/>
                <w:lang w:eastAsia="pl-PL"/>
              </w:rPr>
              <w:t xml:space="preserve"> </w:t>
            </w:r>
            <w:r w:rsidR="00656402">
              <w:rPr>
                <w:rFonts w:ascii="Arial" w:hAnsi="Arial" w:cs="Arial"/>
                <w:sz w:val="24"/>
                <w:szCs w:val="24"/>
                <w:lang w:eastAsia="pl-PL"/>
              </w:rPr>
              <w:lastRenderedPageBreak/>
              <w:t>(jeżeli wystąpi w projekcie)</w:t>
            </w:r>
            <w:r w:rsidRPr="00656402">
              <w:rPr>
                <w:rFonts w:ascii="Arial" w:hAnsi="Arial" w:cs="Arial"/>
                <w:sz w:val="24"/>
                <w:szCs w:val="24"/>
                <w:lang w:eastAsia="pl-PL"/>
              </w:rPr>
              <w:t xml:space="preserve"> </w:t>
            </w:r>
            <w:r w:rsidR="00D92576" w:rsidRPr="00656402">
              <w:rPr>
                <w:rFonts w:ascii="Arial" w:hAnsi="Arial" w:cs="Arial"/>
                <w:sz w:val="24"/>
                <w:szCs w:val="24"/>
                <w:lang w:eastAsia="pl-PL"/>
              </w:rPr>
              <w:t xml:space="preserve">nie pochodzi ze środków </w:t>
            </w:r>
            <w:proofErr w:type="spellStart"/>
            <w:r w:rsidR="00D92576" w:rsidRPr="00656402">
              <w:rPr>
                <w:rFonts w:ascii="Arial" w:hAnsi="Arial" w:cs="Arial"/>
                <w:sz w:val="24"/>
                <w:szCs w:val="24"/>
                <w:lang w:eastAsia="pl-PL"/>
              </w:rPr>
              <w:t>grantobiorców</w:t>
            </w:r>
            <w:proofErr w:type="spellEnd"/>
            <w:r w:rsidR="00D92576">
              <w:rPr>
                <w:rStyle w:val="Odwoanieprzypisudolnego"/>
                <w:rFonts w:ascii="Arial" w:hAnsi="Arial" w:cs="Arial"/>
                <w:sz w:val="24"/>
                <w:szCs w:val="24"/>
                <w:lang w:eastAsia="pl-PL"/>
              </w:rPr>
              <w:footnoteReference w:id="6"/>
            </w:r>
            <w:r w:rsidR="00FD6BED" w:rsidRPr="00656402">
              <w:rPr>
                <w:rFonts w:ascii="Arial" w:hAnsi="Arial" w:cs="Arial"/>
                <w:sz w:val="24"/>
                <w:szCs w:val="24"/>
                <w:lang w:eastAsia="pl-PL"/>
              </w:rPr>
              <w:t>,</w:t>
            </w:r>
          </w:p>
          <w:p w14:paraId="106C1FE6" w14:textId="59C44FE9" w:rsidR="00FD6BED" w:rsidRDefault="001A320B" w:rsidP="000420EE">
            <w:pPr>
              <w:spacing w:before="120" w:after="240"/>
              <w:rPr>
                <w:rFonts w:ascii="Arial" w:hAnsi="Arial" w:cs="Arial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sz w:val="24"/>
                <w:szCs w:val="24"/>
                <w:lang w:eastAsia="pl-PL"/>
              </w:rPr>
              <w:t>Maksymalny poziom dofinansowania z Europejskiego Funduszu Rozwoju Regionalnego</w:t>
            </w:r>
            <w:r w:rsidR="004B6A04">
              <w:rPr>
                <w:rFonts w:ascii="Arial" w:hAnsi="Arial" w:cs="Arial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  <w:lang w:eastAsia="pl-PL"/>
              </w:rPr>
              <w:t>może wynieść 100% wydatków kwalifikowalnych projektu</w:t>
            </w:r>
            <w:r w:rsidR="00FD4F3E">
              <w:rPr>
                <w:rFonts w:ascii="Arial" w:hAnsi="Arial" w:cs="Arial"/>
                <w:sz w:val="24"/>
                <w:szCs w:val="24"/>
                <w:lang w:eastAsia="pl-PL"/>
              </w:rPr>
              <w:t xml:space="preserve"> grantowego</w:t>
            </w:r>
            <w:r>
              <w:rPr>
                <w:rFonts w:ascii="Arial" w:hAnsi="Arial" w:cs="Arial"/>
                <w:sz w:val="24"/>
                <w:szCs w:val="24"/>
                <w:lang w:eastAsia="pl-PL"/>
              </w:rPr>
              <w:t>.</w:t>
            </w:r>
          </w:p>
          <w:p w14:paraId="79EF7EDA" w14:textId="32396624" w:rsidR="002D1819" w:rsidRPr="00907C01" w:rsidRDefault="008B1221" w:rsidP="004565AD">
            <w:pPr>
              <w:spacing w:before="60" w:after="60"/>
              <w:rPr>
                <w:rFonts w:ascii="Arial" w:hAnsi="Arial" w:cs="Arial"/>
                <w:sz w:val="24"/>
                <w:szCs w:val="24"/>
                <w:lang w:val="x-none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C517BB" w:rsidRPr="00DA6938">
              <w:rPr>
                <w:rFonts w:ascii="Arial" w:hAnsi="Arial" w:cs="Arial"/>
                <w:sz w:val="24"/>
                <w:szCs w:val="24"/>
              </w:rPr>
              <w:t> </w:t>
            </w:r>
            <w:r w:rsidRPr="00DA6938">
              <w:rPr>
                <w:rFonts w:ascii="Arial" w:hAnsi="Arial" w:cs="Arial"/>
                <w:sz w:val="24"/>
                <w:szCs w:val="24"/>
              </w:rPr>
              <w:t>dofinansowanie projektu</w:t>
            </w:r>
            <w:r w:rsidR="00993685">
              <w:rPr>
                <w:rFonts w:ascii="Arial" w:hAnsi="Arial" w:cs="Arial"/>
                <w:sz w:val="24"/>
                <w:szCs w:val="24"/>
              </w:rPr>
              <w:t xml:space="preserve"> i załączniki</w:t>
            </w:r>
            <w:r w:rsidRPr="00DA6938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248" w:type="dxa"/>
          </w:tcPr>
          <w:p w14:paraId="73E26CF9" w14:textId="3E150AA6" w:rsidR="008F2BEE" w:rsidRPr="00DA6938" w:rsidRDefault="008B1221" w:rsidP="004565AD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  <w:r w:rsidR="008334D5">
              <w:rPr>
                <w:rFonts w:ascii="Arial" w:hAnsi="Arial" w:cs="Arial"/>
                <w:sz w:val="24"/>
                <w:szCs w:val="24"/>
              </w:rPr>
              <w:t>/NIE DOTYCZY</w:t>
            </w:r>
            <w:r w:rsidRPr="00DA693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A6938">
              <w:rPr>
                <w:rFonts w:ascii="Arial" w:hAnsi="Arial" w:cs="Arial"/>
                <w:sz w:val="24"/>
                <w:szCs w:val="24"/>
              </w:rPr>
              <w:br/>
              <w:t xml:space="preserve">(NIE oznacza odrzucenie </w:t>
            </w:r>
            <w:r w:rsidRPr="00DA6938">
              <w:rPr>
                <w:rFonts w:ascii="Arial" w:hAnsi="Arial" w:cs="Arial"/>
                <w:sz w:val="24"/>
                <w:szCs w:val="24"/>
              </w:rPr>
              <w:lastRenderedPageBreak/>
              <w:t>wniosku)</w:t>
            </w:r>
          </w:p>
          <w:p w14:paraId="507B8F5B" w14:textId="77777777" w:rsidR="003049AF" w:rsidRPr="00DA6938" w:rsidRDefault="008B1221" w:rsidP="004565AD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F377C7D" w14:textId="77777777" w:rsidR="008B1221" w:rsidRPr="00DA6938" w:rsidRDefault="008B1221" w:rsidP="004565A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7EAF867F" w14:textId="77777777" w:rsidR="008B1221" w:rsidRPr="00DA6938" w:rsidRDefault="008B1221" w:rsidP="004565A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2EC7B418" w14:textId="77777777" w:rsidR="008B1221" w:rsidRPr="00DA6938" w:rsidRDefault="008B1221" w:rsidP="004565AD">
            <w:pPr>
              <w:spacing w:after="0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  <w:tr w:rsidR="00F5726D" w:rsidRPr="00DA6938" w14:paraId="0C9D7588" w14:textId="77777777" w:rsidTr="004E0F71">
        <w:trPr>
          <w:trHeight w:val="425"/>
        </w:trPr>
        <w:tc>
          <w:tcPr>
            <w:tcW w:w="1108" w:type="dxa"/>
            <w:vAlign w:val="center"/>
          </w:tcPr>
          <w:p w14:paraId="53EC6955" w14:textId="77777777" w:rsidR="003C40D0" w:rsidRPr="00DA6938" w:rsidRDefault="003C40D0" w:rsidP="004565A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8B1221" w:rsidRPr="00DA6938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898" w:type="dxa"/>
            <w:vAlign w:val="center"/>
          </w:tcPr>
          <w:p w14:paraId="2F91C71C" w14:textId="77777777" w:rsidR="003C40D0" w:rsidRPr="00DA6938" w:rsidRDefault="003C40D0" w:rsidP="004565AD">
            <w:pPr>
              <w:spacing w:after="0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 xml:space="preserve">Zgodność z prawem pomocy publicznej/pomocy de </w:t>
            </w:r>
            <w:proofErr w:type="spellStart"/>
            <w:r w:rsidRPr="00DA6938">
              <w:rPr>
                <w:rFonts w:ascii="Arial" w:hAnsi="Arial" w:cs="Arial"/>
                <w:sz w:val="24"/>
                <w:szCs w:val="24"/>
              </w:rPr>
              <w:t>minimis</w:t>
            </w:r>
            <w:proofErr w:type="spellEnd"/>
          </w:p>
        </w:tc>
        <w:tc>
          <w:tcPr>
            <w:tcW w:w="7171" w:type="dxa"/>
          </w:tcPr>
          <w:p w14:paraId="06903FDD" w14:textId="31B67777" w:rsidR="00E37928" w:rsidRPr="00DA6938" w:rsidRDefault="003C40D0" w:rsidP="004565AD">
            <w:pPr>
              <w:autoSpaceDE w:val="0"/>
              <w:autoSpaceDN w:val="0"/>
              <w:adjustRightInd w:val="0"/>
              <w:spacing w:before="60" w:after="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W</w:t>
            </w:r>
            <w:r w:rsidR="00A80AFA" w:rsidRPr="00DA693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A6938">
              <w:rPr>
                <w:rFonts w:ascii="Arial" w:hAnsi="Arial" w:cs="Arial"/>
                <w:sz w:val="24"/>
                <w:szCs w:val="24"/>
              </w:rPr>
              <w:t>kryterium sprawdzamy, czy</w:t>
            </w:r>
            <w:r w:rsidR="0039567C" w:rsidRPr="00DA693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E30">
              <w:rPr>
                <w:rFonts w:ascii="Arial" w:hAnsi="Arial" w:cs="Arial"/>
                <w:sz w:val="24"/>
                <w:szCs w:val="24"/>
              </w:rPr>
              <w:t xml:space="preserve">w projekcie </w:t>
            </w:r>
            <w:r w:rsidR="00A90E30" w:rsidRPr="00A90E30">
              <w:rPr>
                <w:rFonts w:ascii="Arial" w:hAnsi="Arial" w:cs="Arial"/>
                <w:sz w:val="24"/>
                <w:szCs w:val="24"/>
              </w:rPr>
              <w:t xml:space="preserve">grantowym </w:t>
            </w:r>
            <w:r w:rsidRPr="00DA6938">
              <w:rPr>
                <w:rFonts w:ascii="Arial" w:hAnsi="Arial" w:cs="Arial"/>
                <w:sz w:val="24"/>
                <w:szCs w:val="24"/>
              </w:rPr>
              <w:t>nie występuje pomoc publiczna</w:t>
            </w:r>
            <w:ins w:id="3" w:author="Anna Kacprzak" w:date="2025-09-26T08:38:00Z">
              <w:r w:rsidR="002761C8">
                <w:rPr>
                  <w:rFonts w:ascii="Arial" w:hAnsi="Arial" w:cs="Arial"/>
                  <w:sz w:val="24"/>
                  <w:szCs w:val="24"/>
                </w:rPr>
                <w:t>/</w:t>
              </w:r>
              <w:commentRangeStart w:id="4"/>
              <w:r w:rsidR="002761C8">
                <w:rPr>
                  <w:rFonts w:ascii="Arial" w:hAnsi="Arial" w:cs="Arial"/>
                  <w:sz w:val="24"/>
                  <w:szCs w:val="24"/>
                </w:rPr>
                <w:t xml:space="preserve">pomoc de </w:t>
              </w:r>
              <w:proofErr w:type="spellStart"/>
              <w:r w:rsidR="002761C8">
                <w:rPr>
                  <w:rFonts w:ascii="Arial" w:hAnsi="Arial" w:cs="Arial"/>
                  <w:sz w:val="24"/>
                  <w:szCs w:val="24"/>
                </w:rPr>
                <w:t>minimis</w:t>
              </w:r>
            </w:ins>
            <w:commentRangeEnd w:id="4"/>
            <w:proofErr w:type="spellEnd"/>
            <w:ins w:id="5" w:author="Anna Kacprzak" w:date="2025-09-26T08:39:00Z">
              <w:r w:rsidR="002761C8">
                <w:rPr>
                  <w:rStyle w:val="Odwoaniedokomentarza"/>
                  <w:lang w:val="x-none" w:eastAsia="x-none"/>
                </w:rPr>
                <w:commentReference w:id="4"/>
              </w:r>
            </w:ins>
            <w:r w:rsidR="00DF221D" w:rsidRPr="00DA6938">
              <w:rPr>
                <w:rFonts w:ascii="Arial" w:hAnsi="Arial" w:cs="Arial"/>
                <w:sz w:val="24"/>
                <w:szCs w:val="24"/>
              </w:rPr>
              <w:t xml:space="preserve"> oraz czy </w:t>
            </w:r>
            <w:r w:rsidR="00A90E30">
              <w:rPr>
                <w:rFonts w:ascii="Arial" w:hAnsi="Arial" w:cs="Arial"/>
                <w:sz w:val="24"/>
                <w:szCs w:val="24"/>
              </w:rPr>
              <w:t xml:space="preserve">wnioskodawca projektu grantowego </w:t>
            </w:r>
            <w:r w:rsidR="00DF221D" w:rsidRPr="00DA6938">
              <w:rPr>
                <w:rFonts w:ascii="Arial" w:hAnsi="Arial" w:cs="Arial"/>
                <w:sz w:val="24"/>
                <w:szCs w:val="24"/>
              </w:rPr>
              <w:t>oświadczył</w:t>
            </w:r>
            <w:r w:rsidR="00373CD6" w:rsidRPr="00DA6938">
              <w:rPr>
                <w:rFonts w:ascii="Arial" w:hAnsi="Arial" w:cs="Arial"/>
                <w:sz w:val="24"/>
                <w:szCs w:val="24"/>
              </w:rPr>
              <w:t xml:space="preserve">, że będzie weryfikował czy na poziomie </w:t>
            </w:r>
            <w:r w:rsidR="00A90E30">
              <w:rPr>
                <w:rFonts w:ascii="Arial" w:hAnsi="Arial" w:cs="Arial"/>
                <w:sz w:val="24"/>
                <w:szCs w:val="24"/>
              </w:rPr>
              <w:t>przedsięwzięcia objętego grantem</w:t>
            </w:r>
            <w:r w:rsidR="00373CD6" w:rsidRPr="00DA6938">
              <w:rPr>
                <w:rFonts w:ascii="Arial" w:hAnsi="Arial" w:cs="Arial"/>
                <w:sz w:val="24"/>
                <w:szCs w:val="24"/>
              </w:rPr>
              <w:t xml:space="preserve"> nie wystąpi pomoc publiczna</w:t>
            </w:r>
            <w:ins w:id="6" w:author="Anna Kacprzak" w:date="2025-09-26T08:52:00Z">
              <w:r w:rsidR="00091AC9">
                <w:rPr>
                  <w:rFonts w:ascii="Arial" w:hAnsi="Arial" w:cs="Arial"/>
                  <w:sz w:val="24"/>
                  <w:szCs w:val="24"/>
                </w:rPr>
                <w:t xml:space="preserve">/pomoc de </w:t>
              </w:r>
              <w:proofErr w:type="spellStart"/>
              <w:r w:rsidR="00091AC9">
                <w:rPr>
                  <w:rFonts w:ascii="Arial" w:hAnsi="Arial" w:cs="Arial"/>
                  <w:sz w:val="24"/>
                  <w:szCs w:val="24"/>
                </w:rPr>
                <w:t>minimis</w:t>
              </w:r>
            </w:ins>
            <w:proofErr w:type="spellEnd"/>
            <w:r w:rsidR="00373CD6" w:rsidRPr="00DA6938"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  <w:p w14:paraId="66EEA7B9" w14:textId="6ED2686B" w:rsidR="00E37928" w:rsidRPr="00DA6938" w:rsidRDefault="00E37928" w:rsidP="004565AD">
            <w:pPr>
              <w:spacing w:before="120" w:after="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Nie stanowi pomocy publicznej sytuacja, w której wykorzystywanie infrastruktury (budynków oraz sprzętu) do celów działalności gospodarczej ma charakter pomocniczy</w:t>
            </w:r>
            <w:ins w:id="7" w:author="Anna Kacprzak" w:date="2025-09-05T10:49:00Z">
              <w:r w:rsidR="00A301B4">
                <w:rPr>
                  <w:rFonts w:ascii="Arial" w:hAnsi="Arial" w:cs="Arial"/>
                  <w:sz w:val="24"/>
                  <w:szCs w:val="24"/>
                </w:rPr>
                <w:t>,</w:t>
              </w:r>
            </w:ins>
            <w:r w:rsidRPr="00DA6938">
              <w:rPr>
                <w:rFonts w:ascii="Arial" w:hAnsi="Arial" w:cs="Arial"/>
                <w:sz w:val="24"/>
                <w:szCs w:val="24"/>
              </w:rPr>
              <w:t xml:space="preserve"> tj. działalności bezpośrednio powiązanej z eksploatacją infrastruktury, koniecznej do eksploatacji infrastruktury lub </w:t>
            </w:r>
            <w:r w:rsidRPr="00DA6938">
              <w:rPr>
                <w:rFonts w:ascii="Arial" w:hAnsi="Arial" w:cs="Arial"/>
                <w:sz w:val="24"/>
                <w:szCs w:val="24"/>
              </w:rPr>
              <w:lastRenderedPageBreak/>
              <w:t>nieodłącznie związanej z podstawowym wykorzystaniem o</w:t>
            </w:r>
            <w:r w:rsidR="00932226" w:rsidRPr="00DA6938">
              <w:rPr>
                <w:rFonts w:ascii="Arial" w:hAnsi="Arial" w:cs="Arial"/>
                <w:sz w:val="24"/>
                <w:szCs w:val="24"/>
              </w:rPr>
              <w:t> </w:t>
            </w:r>
            <w:r w:rsidRPr="00DA6938">
              <w:rPr>
                <w:rFonts w:ascii="Arial" w:hAnsi="Arial" w:cs="Arial"/>
                <w:sz w:val="24"/>
                <w:szCs w:val="24"/>
              </w:rPr>
              <w:t>charakterze niegospodarczym</w:t>
            </w:r>
            <w:r w:rsidRPr="00DA6938">
              <w:rPr>
                <w:rFonts w:ascii="Arial" w:hAnsi="Arial" w:cs="Arial"/>
                <w:sz w:val="24"/>
                <w:szCs w:val="24"/>
                <w:vertAlign w:val="superscript"/>
              </w:rPr>
              <w:footnoteReference w:id="7"/>
            </w:r>
            <w:r w:rsidRPr="00DA6938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CA54503" w14:textId="22099538" w:rsidR="00F75206" w:rsidRPr="00DA6938" w:rsidRDefault="00E37928" w:rsidP="00EA379F">
            <w:pPr>
              <w:spacing w:after="24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W przypadku prowadzenia działalności gospodarczej o</w:t>
            </w:r>
            <w:r w:rsidR="00932226" w:rsidRPr="00DA6938">
              <w:rPr>
                <w:rFonts w:ascii="Arial" w:hAnsi="Arial" w:cs="Arial"/>
                <w:sz w:val="24"/>
                <w:szCs w:val="24"/>
              </w:rPr>
              <w:t> </w:t>
            </w:r>
            <w:r w:rsidRPr="00DA6938">
              <w:rPr>
                <w:rFonts w:ascii="Arial" w:hAnsi="Arial" w:cs="Arial"/>
                <w:sz w:val="24"/>
                <w:szCs w:val="24"/>
              </w:rPr>
              <w:t>charakterze pomocniczym</w:t>
            </w:r>
            <w:ins w:id="8" w:author="Anna Kacprzak" w:date="2025-09-05T10:49:00Z">
              <w:r w:rsidR="00A301B4">
                <w:rPr>
                  <w:rFonts w:ascii="Arial" w:hAnsi="Arial" w:cs="Arial"/>
                  <w:sz w:val="24"/>
                  <w:szCs w:val="24"/>
                </w:rPr>
                <w:t>,</w:t>
              </w:r>
            </w:ins>
            <w:r w:rsidRPr="00DA6938">
              <w:rPr>
                <w:rFonts w:ascii="Arial" w:hAnsi="Arial" w:cs="Arial"/>
                <w:sz w:val="24"/>
                <w:szCs w:val="24"/>
              </w:rPr>
              <w:t xml:space="preserve"> wnioskodawca </w:t>
            </w:r>
            <w:r w:rsidR="00A301B4">
              <w:rPr>
                <w:rFonts w:ascii="Arial" w:hAnsi="Arial" w:cs="Arial"/>
                <w:sz w:val="24"/>
                <w:szCs w:val="24"/>
              </w:rPr>
              <w:t>z</w:t>
            </w:r>
            <w:r w:rsidRPr="00DA6938">
              <w:rPr>
                <w:rFonts w:ascii="Arial" w:hAnsi="Arial" w:cs="Arial"/>
                <w:sz w:val="24"/>
                <w:szCs w:val="24"/>
              </w:rPr>
              <w:t xml:space="preserve">obowiązany </w:t>
            </w:r>
            <w:r w:rsidRPr="00A90E30">
              <w:rPr>
                <w:rFonts w:ascii="Arial" w:hAnsi="Arial" w:cs="Arial"/>
                <w:sz w:val="24"/>
                <w:szCs w:val="24"/>
              </w:rPr>
              <w:t>jest</w:t>
            </w:r>
            <w:r w:rsidRPr="00DA6938">
              <w:rPr>
                <w:rFonts w:ascii="Arial" w:hAnsi="Arial" w:cs="Arial"/>
                <w:sz w:val="24"/>
                <w:szCs w:val="24"/>
              </w:rPr>
              <w:t xml:space="preserve"> przedstawić w </w:t>
            </w:r>
            <w:r w:rsidRPr="00A301B4">
              <w:rPr>
                <w:rFonts w:ascii="Arial" w:hAnsi="Arial" w:cs="Arial"/>
                <w:sz w:val="24"/>
                <w:szCs w:val="24"/>
              </w:rPr>
              <w:t xml:space="preserve">dokumentacji projektowej </w:t>
            </w:r>
            <w:r w:rsidRPr="00DA6938">
              <w:rPr>
                <w:rFonts w:ascii="Arial" w:hAnsi="Arial" w:cs="Arial"/>
                <w:sz w:val="24"/>
                <w:szCs w:val="24"/>
              </w:rPr>
              <w:t>informację nt. mechanizmu monitorowania i wycofania</w:t>
            </w:r>
            <w:r w:rsidR="00A301B4">
              <w:rPr>
                <w:rFonts w:ascii="Arial" w:hAnsi="Arial" w:cs="Arial"/>
                <w:sz w:val="24"/>
                <w:szCs w:val="24"/>
              </w:rPr>
              <w:t>,</w:t>
            </w:r>
            <w:r w:rsidRPr="00DA6938">
              <w:rPr>
                <w:rFonts w:ascii="Arial" w:hAnsi="Arial" w:cs="Arial"/>
                <w:sz w:val="24"/>
                <w:szCs w:val="24"/>
              </w:rPr>
              <w:t xml:space="preserve"> jaki znajdzie zastosowanie, w celu zapewnienia, że działalność gospodarcza w całym okresie amortyzacji infrastruktury sfinansowanej ze środków FEdKP 2021-2027 będzie miała charakter pomocniczy.</w:t>
            </w:r>
          </w:p>
          <w:p w14:paraId="38E99834" w14:textId="302A4018" w:rsidR="003C40D0" w:rsidRPr="00DA6938" w:rsidRDefault="003C40D0" w:rsidP="00907C0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932226" w:rsidRPr="00DA6938">
              <w:rPr>
                <w:rFonts w:ascii="Arial" w:hAnsi="Arial" w:cs="Arial"/>
                <w:sz w:val="24"/>
                <w:szCs w:val="24"/>
              </w:rPr>
              <w:t> </w:t>
            </w:r>
            <w:r w:rsidRPr="00DA6938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248" w:type="dxa"/>
          </w:tcPr>
          <w:p w14:paraId="7480D48F" w14:textId="77777777" w:rsidR="008F2BEE" w:rsidRPr="00DA6938" w:rsidRDefault="003C40D0" w:rsidP="004565AD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DA6938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0D6771B5" w14:textId="77777777" w:rsidR="008F2BEE" w:rsidRPr="00DA6938" w:rsidRDefault="003C40D0" w:rsidP="004565AD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481D4B1" w14:textId="77777777" w:rsidR="003C40D0" w:rsidRPr="00DA6938" w:rsidRDefault="003C40D0" w:rsidP="004565A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13C95D06" w14:textId="77777777" w:rsidR="003C40D0" w:rsidRPr="00DA6938" w:rsidRDefault="003C40D0" w:rsidP="004565A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lastRenderedPageBreak/>
              <w:t>W trakcie oceny kryterium wnioskodawca może zostać poproszony o uzupełnienie lub poprawienie wniosku.</w:t>
            </w:r>
          </w:p>
          <w:p w14:paraId="2F02770A" w14:textId="77777777" w:rsidR="003C40D0" w:rsidRPr="00DA6938" w:rsidRDefault="003C40D0" w:rsidP="004565A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5726D" w:rsidRPr="00DA6938" w14:paraId="75931D13" w14:textId="77777777" w:rsidTr="004E0F71">
        <w:trPr>
          <w:trHeight w:val="992"/>
        </w:trPr>
        <w:tc>
          <w:tcPr>
            <w:tcW w:w="1108" w:type="dxa"/>
            <w:vAlign w:val="center"/>
          </w:tcPr>
          <w:p w14:paraId="0FB28D0B" w14:textId="77777777" w:rsidR="003C40D0" w:rsidRPr="00DA6938" w:rsidRDefault="003C40D0" w:rsidP="004565A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D316B3" w:rsidRPr="00DA6938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898" w:type="dxa"/>
            <w:vAlign w:val="center"/>
          </w:tcPr>
          <w:p w14:paraId="4FD9A009" w14:textId="77777777" w:rsidR="003C40D0" w:rsidRPr="00DA6938" w:rsidRDefault="003C40D0" w:rsidP="004565AD">
            <w:pPr>
              <w:spacing w:after="0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 xml:space="preserve">Zgodność projektu z zasadą zrównoważonego rozwoju </w:t>
            </w:r>
          </w:p>
        </w:tc>
        <w:tc>
          <w:tcPr>
            <w:tcW w:w="7171" w:type="dxa"/>
          </w:tcPr>
          <w:p w14:paraId="6ADD4638" w14:textId="5162B180" w:rsidR="003C40D0" w:rsidRPr="00DA6938" w:rsidRDefault="003C40D0" w:rsidP="004565AD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W</w:t>
            </w:r>
            <w:r w:rsidR="00A80AFA" w:rsidRPr="00DA693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A6938">
              <w:rPr>
                <w:rFonts w:ascii="Arial" w:hAnsi="Arial" w:cs="Arial"/>
                <w:sz w:val="24"/>
                <w:szCs w:val="24"/>
              </w:rPr>
              <w:t>kryterium sprawdzamy czy projekt</w:t>
            </w:r>
            <w:r w:rsidR="00A301B4">
              <w:rPr>
                <w:rFonts w:ascii="Arial" w:hAnsi="Arial" w:cs="Arial"/>
                <w:sz w:val="24"/>
                <w:szCs w:val="24"/>
              </w:rPr>
              <w:t xml:space="preserve"> grantowy</w:t>
            </w:r>
            <w:r w:rsidRPr="00DA6938">
              <w:rPr>
                <w:rFonts w:ascii="Arial" w:hAnsi="Arial" w:cs="Arial"/>
                <w:sz w:val="24"/>
                <w:szCs w:val="24"/>
              </w:rPr>
              <w:t xml:space="preserve"> jest zgodny z zasadą zrównoważonego rozwoju, określoną w art. 9 ust. 4 </w:t>
            </w:r>
            <w:r w:rsidRPr="00A301B4">
              <w:rPr>
                <w:rFonts w:ascii="Arial" w:hAnsi="Arial" w:cs="Arial"/>
                <w:sz w:val="24"/>
                <w:szCs w:val="24"/>
              </w:rPr>
              <w:t>R</w:t>
            </w:r>
            <w:r w:rsidRPr="00DA6938">
              <w:rPr>
                <w:rFonts w:ascii="Arial" w:hAnsi="Arial" w:cs="Arial"/>
                <w:sz w:val="24"/>
                <w:szCs w:val="24"/>
              </w:rPr>
              <w:t xml:space="preserve">ozporządzenia </w:t>
            </w:r>
            <w:r w:rsidR="00A301B4">
              <w:rPr>
                <w:rFonts w:ascii="Arial" w:hAnsi="Arial" w:cs="Arial"/>
                <w:sz w:val="24"/>
                <w:szCs w:val="24"/>
              </w:rPr>
              <w:t xml:space="preserve">nr </w:t>
            </w:r>
            <w:r w:rsidRPr="00DA6938">
              <w:rPr>
                <w:rFonts w:ascii="Arial" w:hAnsi="Arial" w:cs="Arial"/>
                <w:sz w:val="24"/>
                <w:szCs w:val="24"/>
              </w:rPr>
              <w:t>2021/1060.</w:t>
            </w:r>
          </w:p>
          <w:p w14:paraId="45DBC116" w14:textId="51DEFC89" w:rsidR="00833B5A" w:rsidRPr="00DA6938" w:rsidRDefault="00833B5A" w:rsidP="004565AD">
            <w:pPr>
              <w:spacing w:before="60" w:after="60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Wnioskodawca wykaże, że projekt</w:t>
            </w:r>
            <w:r w:rsidR="00A301B4">
              <w:rPr>
                <w:rFonts w:ascii="Arial" w:hAnsi="Arial" w:cs="Arial"/>
                <w:sz w:val="24"/>
                <w:szCs w:val="24"/>
              </w:rPr>
              <w:t xml:space="preserve"> grantowy</w:t>
            </w:r>
            <w:r w:rsidR="000833E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A6938">
              <w:rPr>
                <w:rFonts w:ascii="Arial" w:hAnsi="Arial" w:cs="Arial"/>
                <w:sz w:val="24"/>
                <w:szCs w:val="24"/>
              </w:rPr>
              <w:t>jest zgodny z celami zrównoważonego rozwoju ONZ, Porozumienia Paryskiego oraz zasadą „nie czyń poważnych szkód” (DNSH). W ramach prezentacji spełnienia przez projekt</w:t>
            </w:r>
            <w:r w:rsidR="00A301B4">
              <w:rPr>
                <w:rFonts w:ascii="Arial" w:hAnsi="Arial" w:cs="Arial"/>
                <w:sz w:val="24"/>
                <w:szCs w:val="24"/>
              </w:rPr>
              <w:t xml:space="preserve"> grantowy</w:t>
            </w:r>
            <w:r w:rsidRPr="00DA6938">
              <w:rPr>
                <w:rFonts w:ascii="Arial" w:hAnsi="Arial" w:cs="Arial"/>
                <w:sz w:val="24"/>
                <w:szCs w:val="24"/>
              </w:rPr>
              <w:t xml:space="preserve"> celów zrównoważonego rozwoju ONZ, należy odnieść się do tych celów, które dotyczą danego rodzaju projekt</w:t>
            </w:r>
            <w:r w:rsidR="005F58C4" w:rsidRPr="00DA6938">
              <w:rPr>
                <w:rFonts w:ascii="Arial" w:hAnsi="Arial" w:cs="Arial"/>
                <w:sz w:val="24"/>
                <w:szCs w:val="24"/>
              </w:rPr>
              <w:t>u</w:t>
            </w:r>
            <w:r w:rsidRPr="00DA6938">
              <w:rPr>
                <w:rFonts w:ascii="Arial" w:hAnsi="Arial" w:cs="Arial"/>
                <w:sz w:val="24"/>
                <w:szCs w:val="24"/>
              </w:rPr>
              <w:t xml:space="preserve">. Należy przedstawić jak </w:t>
            </w:r>
            <w:r w:rsidRPr="00A301B4">
              <w:rPr>
                <w:rFonts w:ascii="Arial" w:hAnsi="Arial" w:cs="Arial"/>
                <w:sz w:val="24"/>
                <w:szCs w:val="24"/>
              </w:rPr>
              <w:t xml:space="preserve">projekt </w:t>
            </w:r>
            <w:r w:rsidR="00A301B4" w:rsidRPr="00A301B4">
              <w:rPr>
                <w:rFonts w:ascii="Arial" w:hAnsi="Arial" w:cs="Arial"/>
                <w:sz w:val="24"/>
                <w:szCs w:val="24"/>
              </w:rPr>
              <w:t>grantowy</w:t>
            </w:r>
            <w:r w:rsidR="00A301B4" w:rsidRPr="00DA693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A6938">
              <w:rPr>
                <w:rFonts w:ascii="Arial" w:hAnsi="Arial" w:cs="Arial"/>
                <w:sz w:val="24"/>
                <w:szCs w:val="24"/>
              </w:rPr>
              <w:t>wspiera działania respektujące standardy i priorytety klimatyczne UE.</w:t>
            </w:r>
            <w:r w:rsidRPr="00DA6938">
              <w:rPr>
                <w:rFonts w:ascii="Arial" w:hAnsi="Arial" w:cs="Arial"/>
                <w:color w:val="FF0000"/>
                <w:sz w:val="24"/>
                <w:szCs w:val="24"/>
              </w:rPr>
              <w:t xml:space="preserve"> </w:t>
            </w:r>
          </w:p>
          <w:p w14:paraId="1A8B54D1" w14:textId="238F1D2F" w:rsidR="00BA018B" w:rsidRPr="00DA6938" w:rsidRDefault="00BA018B" w:rsidP="004565AD">
            <w:pPr>
              <w:spacing w:before="60" w:after="12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lastRenderedPageBreak/>
              <w:t>Weryfikacja spełnienia prz</w:t>
            </w:r>
            <w:r w:rsidRPr="00A301B4">
              <w:rPr>
                <w:rFonts w:ascii="Arial" w:hAnsi="Arial" w:cs="Arial"/>
                <w:sz w:val="24"/>
                <w:szCs w:val="24"/>
              </w:rPr>
              <w:t>ez projekt</w:t>
            </w:r>
            <w:r w:rsidR="00A301B4" w:rsidRPr="00A301B4">
              <w:rPr>
                <w:rFonts w:ascii="Arial" w:hAnsi="Arial" w:cs="Arial"/>
                <w:sz w:val="24"/>
                <w:szCs w:val="24"/>
              </w:rPr>
              <w:t xml:space="preserve"> grantowy</w:t>
            </w:r>
            <w:r w:rsidRPr="00DA6938">
              <w:rPr>
                <w:rFonts w:ascii="Arial" w:hAnsi="Arial" w:cs="Arial"/>
                <w:sz w:val="24"/>
                <w:szCs w:val="24"/>
              </w:rPr>
              <w:t xml:space="preserve"> zasady DNSH odbywa się na podstawie wyników oceny zawartych w dokumencie „Ocena zgodności z zasadą „nie czyń poważnych szkód” (DNSH) zakresów wsparcia zawartych w projekcie programu regionalnego Fundusze Europejskie dla Kujaw i Pomorza na lata 2021-2027”</w:t>
            </w:r>
            <w:r w:rsidRPr="00DA6938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8"/>
            </w:r>
            <w:r w:rsidRPr="00DA6938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295206EB" w14:textId="5160392F" w:rsidR="00317F43" w:rsidRPr="00DA6938" w:rsidRDefault="00BA018B" w:rsidP="00317F43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W celu potwierdzenia spełnienia zasady DNSH w tym kryterium sprawdzamy, czy</w:t>
            </w:r>
            <w:r w:rsidR="00A301B4">
              <w:rPr>
                <w:rFonts w:ascii="Arial" w:hAnsi="Arial" w:cs="Arial"/>
                <w:sz w:val="24"/>
                <w:szCs w:val="24"/>
              </w:rPr>
              <w:t xml:space="preserve"> w</w:t>
            </w:r>
            <w:r w:rsidR="00250041" w:rsidRPr="00DA6938">
              <w:rPr>
                <w:rFonts w:ascii="Arial" w:hAnsi="Arial" w:cs="Arial"/>
                <w:sz w:val="24"/>
                <w:szCs w:val="24"/>
              </w:rPr>
              <w:t xml:space="preserve"> projekcie</w:t>
            </w:r>
            <w:r w:rsidR="00A301B4">
              <w:rPr>
                <w:rFonts w:ascii="Arial" w:hAnsi="Arial" w:cs="Arial"/>
                <w:sz w:val="24"/>
                <w:szCs w:val="24"/>
              </w:rPr>
              <w:t xml:space="preserve"> grantowym</w:t>
            </w:r>
            <w:r w:rsidR="00A301B4" w:rsidRPr="00A301B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50041" w:rsidRPr="00DA6938">
              <w:rPr>
                <w:rFonts w:ascii="Arial" w:hAnsi="Arial" w:cs="Arial"/>
                <w:sz w:val="24"/>
                <w:szCs w:val="24"/>
              </w:rPr>
              <w:t>przewidziano następujące rozwiązanie wspierające zgodność z zasadą DNSH:</w:t>
            </w:r>
          </w:p>
          <w:p w14:paraId="4ECA13C9" w14:textId="39F390B1" w:rsidR="007C632F" w:rsidRPr="00317F43" w:rsidRDefault="00BA018B" w:rsidP="00317F43">
            <w:pPr>
              <w:pStyle w:val="Akapitzlist"/>
              <w:numPr>
                <w:ilvl w:val="0"/>
                <w:numId w:val="12"/>
              </w:numPr>
              <w:spacing w:before="60" w:after="120"/>
              <w:rPr>
                <w:rFonts w:ascii="Arial" w:hAnsi="Arial" w:cs="Arial"/>
                <w:sz w:val="24"/>
                <w:szCs w:val="24"/>
              </w:rPr>
            </w:pPr>
            <w:r w:rsidRPr="00317F43">
              <w:rPr>
                <w:rFonts w:ascii="Arial" w:hAnsi="Arial" w:cs="Arial"/>
                <w:sz w:val="24"/>
                <w:szCs w:val="24"/>
              </w:rPr>
              <w:t xml:space="preserve">w przypadku planowania realizacji infrastruktury retencyjnej na terenach objętych ochroną została wykazana zgodność z przepisami prawa </w:t>
            </w:r>
            <w:r w:rsidR="00ED1010" w:rsidRPr="00317F43">
              <w:rPr>
                <w:rFonts w:ascii="Arial" w:hAnsi="Arial" w:cs="Arial"/>
                <w:sz w:val="24"/>
                <w:szCs w:val="24"/>
              </w:rPr>
              <w:t>oraz dokonano uzgodnień z w</w:t>
            </w:r>
            <w:r w:rsidR="006177B5" w:rsidRPr="00317F43">
              <w:rPr>
                <w:rFonts w:ascii="Arial" w:hAnsi="Arial" w:cs="Arial"/>
                <w:sz w:val="24"/>
                <w:szCs w:val="24"/>
              </w:rPr>
              <w:t>ł</w:t>
            </w:r>
            <w:r w:rsidR="00ED1010" w:rsidRPr="00317F43">
              <w:rPr>
                <w:rFonts w:ascii="Arial" w:hAnsi="Arial" w:cs="Arial"/>
                <w:sz w:val="24"/>
                <w:szCs w:val="24"/>
              </w:rPr>
              <w:t>a</w:t>
            </w:r>
            <w:r w:rsidR="006177B5" w:rsidRPr="00317F43">
              <w:rPr>
                <w:rFonts w:ascii="Arial" w:hAnsi="Arial" w:cs="Arial"/>
                <w:sz w:val="24"/>
                <w:szCs w:val="24"/>
              </w:rPr>
              <w:t>ś</w:t>
            </w:r>
            <w:r w:rsidR="00ED1010" w:rsidRPr="00317F43">
              <w:rPr>
                <w:rFonts w:ascii="Arial" w:hAnsi="Arial" w:cs="Arial"/>
                <w:sz w:val="24"/>
                <w:szCs w:val="24"/>
              </w:rPr>
              <w:t>ciwymi organami zarządzającymi obszarami chronionymi pod takim kątem, żeby realizowane działania retencyjne nie wpływały negatywnie na cele i przedmioty ich ochrony wymienione w</w:t>
            </w:r>
            <w:r w:rsidR="00932226" w:rsidRPr="00317F43">
              <w:rPr>
                <w:rFonts w:ascii="Arial" w:hAnsi="Arial" w:cs="Arial"/>
                <w:sz w:val="24"/>
                <w:szCs w:val="24"/>
              </w:rPr>
              <w:t> </w:t>
            </w:r>
            <w:r w:rsidR="00ED1010" w:rsidRPr="00317F43">
              <w:rPr>
                <w:rFonts w:ascii="Arial" w:hAnsi="Arial" w:cs="Arial"/>
                <w:sz w:val="24"/>
                <w:szCs w:val="24"/>
              </w:rPr>
              <w:t>szczególności w planach ochrony i w planach zadań ochronnych</w:t>
            </w:r>
            <w:r w:rsidR="009B79D1" w:rsidRPr="00317F43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50362280" w14:textId="2447199F" w:rsidR="0039567C" w:rsidRPr="007C632F" w:rsidRDefault="009B79D1" w:rsidP="00A301B4">
            <w:pPr>
              <w:numPr>
                <w:ilvl w:val="0"/>
                <w:numId w:val="12"/>
              </w:numPr>
              <w:spacing w:before="60" w:after="120"/>
              <w:ind w:left="714" w:hanging="3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</w:t>
            </w:r>
            <w:r w:rsidR="0039567C" w:rsidRPr="007C632F">
              <w:rPr>
                <w:rFonts w:ascii="Arial" w:hAnsi="Arial" w:cs="Arial"/>
                <w:sz w:val="24"/>
                <w:szCs w:val="24"/>
              </w:rPr>
              <w:t xml:space="preserve">nioskodawca oświadczył, że wyżej wymienione warunki zostaną spełnione </w:t>
            </w:r>
            <w:r w:rsidR="0039567C" w:rsidRPr="00A301B4">
              <w:rPr>
                <w:rFonts w:ascii="Arial" w:hAnsi="Arial" w:cs="Arial"/>
                <w:sz w:val="24"/>
                <w:szCs w:val="24"/>
              </w:rPr>
              <w:t xml:space="preserve">także na poziomie </w:t>
            </w:r>
            <w:r w:rsidR="00A301B4" w:rsidRPr="00A301B4">
              <w:rPr>
                <w:rFonts w:ascii="Arial" w:hAnsi="Arial" w:cs="Arial"/>
                <w:sz w:val="24"/>
                <w:szCs w:val="24"/>
              </w:rPr>
              <w:t>przedsięwzięć objętych  grantami</w:t>
            </w:r>
            <w:r w:rsidR="0039567C" w:rsidRPr="00A301B4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054863A3" w14:textId="503D7C07" w:rsidR="003C40D0" w:rsidRPr="00907C01" w:rsidRDefault="003C40D0" w:rsidP="004565AD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lastRenderedPageBreak/>
              <w:t>Kryterium jest weryfikowane w oparciu o wniosek o</w:t>
            </w:r>
            <w:r w:rsidR="00932226" w:rsidRPr="00DA6938">
              <w:rPr>
                <w:rFonts w:ascii="Arial" w:hAnsi="Arial" w:cs="Arial"/>
                <w:sz w:val="24"/>
                <w:szCs w:val="24"/>
              </w:rPr>
              <w:t> </w:t>
            </w:r>
            <w:r w:rsidRPr="00DA6938">
              <w:rPr>
                <w:rFonts w:ascii="Arial" w:hAnsi="Arial" w:cs="Arial"/>
                <w:sz w:val="24"/>
                <w:szCs w:val="24"/>
              </w:rPr>
              <w:t>dofinansowanie projektu</w:t>
            </w:r>
            <w:r w:rsidR="004A0806" w:rsidRPr="00DA6938">
              <w:rPr>
                <w:rFonts w:ascii="Arial" w:hAnsi="Arial" w:cs="Arial"/>
                <w:sz w:val="24"/>
                <w:szCs w:val="24"/>
              </w:rPr>
              <w:t xml:space="preserve"> i załączniki</w:t>
            </w:r>
            <w:r w:rsidRPr="00DA6938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248" w:type="dxa"/>
          </w:tcPr>
          <w:p w14:paraId="45231452" w14:textId="77777777" w:rsidR="008F2BEE" w:rsidRPr="00DA6938" w:rsidRDefault="003C40D0" w:rsidP="004565AD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lastRenderedPageBreak/>
              <w:t>T</w:t>
            </w:r>
            <w:r w:rsidR="00D4702A" w:rsidRPr="00DA6938">
              <w:rPr>
                <w:rFonts w:ascii="Arial" w:hAnsi="Arial" w:cs="Arial"/>
                <w:sz w:val="24"/>
                <w:szCs w:val="24"/>
              </w:rPr>
              <w:t>AK</w:t>
            </w:r>
            <w:r w:rsidRPr="00DA6938">
              <w:rPr>
                <w:rFonts w:ascii="Arial" w:hAnsi="Arial" w:cs="Arial"/>
                <w:sz w:val="24"/>
                <w:szCs w:val="24"/>
              </w:rPr>
              <w:t>/</w:t>
            </w:r>
            <w:r w:rsidR="00D4702A" w:rsidRPr="00DA6938">
              <w:rPr>
                <w:rFonts w:ascii="Arial" w:hAnsi="Arial" w:cs="Arial"/>
                <w:sz w:val="24"/>
                <w:szCs w:val="24"/>
              </w:rPr>
              <w:t>NIE</w:t>
            </w:r>
            <w:r w:rsidRPr="00DA693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A6938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6DCF58CA" w14:textId="77777777" w:rsidR="008F2BEE" w:rsidRPr="00DA6938" w:rsidRDefault="003C40D0" w:rsidP="004565AD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68E36C4" w14:textId="77777777" w:rsidR="003C40D0" w:rsidRPr="00DA6938" w:rsidRDefault="003C40D0" w:rsidP="004565A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58D7E0EE" w14:textId="77777777" w:rsidR="003C40D0" w:rsidRPr="00DA6938" w:rsidRDefault="003C40D0" w:rsidP="004565A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 xml:space="preserve">W trakcie oceny kryterium </w:t>
            </w:r>
            <w:r w:rsidRPr="00DA6938">
              <w:rPr>
                <w:rFonts w:ascii="Arial" w:hAnsi="Arial" w:cs="Arial"/>
                <w:sz w:val="24"/>
                <w:szCs w:val="24"/>
              </w:rPr>
              <w:lastRenderedPageBreak/>
              <w:t>wnioskodawca może zostać poproszony o uzupełnienie lub poprawienie wniosku.</w:t>
            </w:r>
          </w:p>
          <w:p w14:paraId="6CDD0198" w14:textId="77777777" w:rsidR="003C40D0" w:rsidRPr="00DA6938" w:rsidRDefault="003C40D0" w:rsidP="004565AD">
            <w:pPr>
              <w:spacing w:after="0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  <w:tr w:rsidR="00F5726D" w:rsidRPr="00DA6938" w14:paraId="585FAC17" w14:textId="77777777" w:rsidTr="004E0F71">
        <w:trPr>
          <w:trHeight w:val="992"/>
        </w:trPr>
        <w:tc>
          <w:tcPr>
            <w:tcW w:w="1108" w:type="dxa"/>
            <w:vAlign w:val="center"/>
          </w:tcPr>
          <w:p w14:paraId="27CF61A8" w14:textId="77777777" w:rsidR="00833B5A" w:rsidRPr="00DA6938" w:rsidRDefault="00833B5A" w:rsidP="004565A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lastRenderedPageBreak/>
              <w:t>B.6</w:t>
            </w:r>
          </w:p>
        </w:tc>
        <w:tc>
          <w:tcPr>
            <w:tcW w:w="2898" w:type="dxa"/>
            <w:vAlign w:val="center"/>
          </w:tcPr>
          <w:p w14:paraId="59E23854" w14:textId="77777777" w:rsidR="00833B5A" w:rsidRPr="00DA6938" w:rsidRDefault="00833B5A" w:rsidP="004565A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Odporność infrastruktury na zmiany klimatu</w:t>
            </w:r>
          </w:p>
        </w:tc>
        <w:tc>
          <w:tcPr>
            <w:tcW w:w="7171" w:type="dxa"/>
          </w:tcPr>
          <w:p w14:paraId="5697E799" w14:textId="6F1C9628" w:rsidR="00833B5A" w:rsidRPr="00DA6938" w:rsidRDefault="00833B5A" w:rsidP="004565AD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 xml:space="preserve">Weryfikacji podlega, czy </w:t>
            </w:r>
            <w:r w:rsidRPr="00A301B4">
              <w:rPr>
                <w:rFonts w:ascii="Arial" w:hAnsi="Arial" w:cs="Arial"/>
                <w:sz w:val="24"/>
                <w:szCs w:val="24"/>
              </w:rPr>
              <w:t xml:space="preserve">projekt </w:t>
            </w:r>
            <w:r w:rsidR="00A301B4" w:rsidRPr="009B79D1">
              <w:rPr>
                <w:rFonts w:ascii="Arial" w:hAnsi="Arial" w:cs="Arial"/>
                <w:sz w:val="24"/>
                <w:szCs w:val="24"/>
              </w:rPr>
              <w:t>grantowy</w:t>
            </w:r>
            <w:r w:rsidR="00A301B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A6938">
              <w:rPr>
                <w:rFonts w:ascii="Arial" w:hAnsi="Arial" w:cs="Arial"/>
                <w:sz w:val="24"/>
                <w:szCs w:val="24"/>
              </w:rPr>
              <w:t>jest zgodny z art. 73 ust. 2 lit. j rozporządzenia nr 2021/1060, tzn. czy inwestycja w infrastrukturę o przewidywanej trwałości wynoszącej co najmniej pięć lat przewidziana w ramach projektu</w:t>
            </w:r>
            <w:ins w:id="9" w:author="Anna Kacprzak" w:date="2025-09-05T10:55:00Z">
              <w:r w:rsidR="00A301B4">
                <w:rPr>
                  <w:rFonts w:ascii="Arial" w:hAnsi="Arial" w:cs="Arial"/>
                  <w:sz w:val="24"/>
                  <w:szCs w:val="24"/>
                </w:rPr>
                <w:t xml:space="preserve"> </w:t>
              </w:r>
            </w:ins>
            <w:r w:rsidR="00A301B4">
              <w:rPr>
                <w:rFonts w:ascii="Arial" w:hAnsi="Arial" w:cs="Arial"/>
                <w:sz w:val="24"/>
                <w:szCs w:val="24"/>
              </w:rPr>
              <w:t xml:space="preserve">grantowego </w:t>
            </w:r>
            <w:r w:rsidRPr="00DA6938">
              <w:rPr>
                <w:rFonts w:ascii="Arial" w:hAnsi="Arial" w:cs="Arial"/>
                <w:sz w:val="24"/>
                <w:szCs w:val="24"/>
              </w:rPr>
              <w:t xml:space="preserve">jest odporna na zmiany klimatu. </w:t>
            </w:r>
          </w:p>
          <w:p w14:paraId="1C9CC6CE" w14:textId="77777777" w:rsidR="00752D94" w:rsidRPr="00DA6938" w:rsidRDefault="00833B5A" w:rsidP="004565AD">
            <w:pPr>
              <w:spacing w:before="60" w:after="12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Weryfikacja przeprowadzana jest na podstawie uzasadnienia odporności przedsięwzięcia na zmiany klimatu przedstawionego we wniosku o dofinansowanie</w:t>
            </w:r>
            <w:r w:rsidR="005D2FCD" w:rsidRPr="00DA6938">
              <w:rPr>
                <w:rFonts w:ascii="Arial" w:hAnsi="Arial" w:cs="Arial"/>
                <w:sz w:val="24"/>
                <w:szCs w:val="24"/>
              </w:rPr>
              <w:t xml:space="preserve"> projektu</w:t>
            </w:r>
            <w:r w:rsidRPr="00DA6938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38DC2858" w14:textId="348EC52B" w:rsidR="009B79D1" w:rsidRPr="00DA6938" w:rsidRDefault="00752D94" w:rsidP="009B79D1">
            <w:pPr>
              <w:spacing w:before="60" w:after="24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 xml:space="preserve">Wnioskodawca oświadczył, że wyżej wymienione warunki zostaną spełnione </w:t>
            </w:r>
            <w:r w:rsidRPr="009B79D1">
              <w:rPr>
                <w:rFonts w:ascii="Arial" w:hAnsi="Arial" w:cs="Arial"/>
                <w:sz w:val="24"/>
                <w:szCs w:val="24"/>
              </w:rPr>
              <w:t>także</w:t>
            </w:r>
            <w:r w:rsidR="00085954" w:rsidRPr="008C702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B79D1" w:rsidRPr="008C702F">
              <w:rPr>
                <w:rFonts w:ascii="Arial" w:hAnsi="Arial" w:cs="Arial"/>
                <w:sz w:val="24"/>
                <w:szCs w:val="24"/>
              </w:rPr>
              <w:t>w przedsięwzięciach objętych grantami</w:t>
            </w:r>
            <w:r w:rsidR="009B79D1" w:rsidRPr="009B79D1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1FAE1EE" w14:textId="77777777" w:rsidR="00833B5A" w:rsidRPr="00DA6938" w:rsidRDefault="00833B5A" w:rsidP="004565AD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932226" w:rsidRPr="00DA6938">
              <w:rPr>
                <w:rFonts w:ascii="Arial" w:hAnsi="Arial" w:cs="Arial"/>
                <w:sz w:val="24"/>
                <w:szCs w:val="24"/>
              </w:rPr>
              <w:t> </w:t>
            </w:r>
            <w:r w:rsidRPr="00DA6938">
              <w:rPr>
                <w:rFonts w:ascii="Arial" w:hAnsi="Arial" w:cs="Arial"/>
                <w:sz w:val="24"/>
                <w:szCs w:val="24"/>
              </w:rPr>
              <w:t>dofinasowanie projektu i załączniki.</w:t>
            </w:r>
          </w:p>
        </w:tc>
        <w:tc>
          <w:tcPr>
            <w:tcW w:w="3248" w:type="dxa"/>
          </w:tcPr>
          <w:p w14:paraId="70BA4EDC" w14:textId="77777777" w:rsidR="00833B5A" w:rsidRPr="00DA6938" w:rsidRDefault="00833B5A" w:rsidP="004565A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TAK/NIE/NIE DOTYCZY</w:t>
            </w:r>
          </w:p>
          <w:p w14:paraId="3670413D" w14:textId="77777777" w:rsidR="003049AF" w:rsidRPr="00DA6938" w:rsidRDefault="00833B5A" w:rsidP="004565AD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0B83899F" w14:textId="77777777" w:rsidR="003049AF" w:rsidRPr="00DA6938" w:rsidRDefault="00833B5A" w:rsidP="004565AD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0433EAD" w14:textId="77777777" w:rsidR="00833B5A" w:rsidRPr="00DA6938" w:rsidRDefault="00833B5A" w:rsidP="004565A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(wartość logiczna: „TAK” lub „NIE DOTYCZY”). </w:t>
            </w:r>
          </w:p>
          <w:p w14:paraId="3EC8493E" w14:textId="77777777" w:rsidR="00833B5A" w:rsidRPr="00DA6938" w:rsidRDefault="00833B5A" w:rsidP="004565A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24AE938F" w14:textId="77777777" w:rsidR="00833B5A" w:rsidRPr="00DA6938" w:rsidRDefault="00833B5A" w:rsidP="004565A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5726D" w:rsidRPr="00DA6938" w14:paraId="5E6C0418" w14:textId="77777777" w:rsidTr="004E0F71">
        <w:trPr>
          <w:trHeight w:val="992"/>
        </w:trPr>
        <w:tc>
          <w:tcPr>
            <w:tcW w:w="1108" w:type="dxa"/>
            <w:vAlign w:val="center"/>
          </w:tcPr>
          <w:p w14:paraId="6959D1B5" w14:textId="77777777" w:rsidR="00833B5A" w:rsidRPr="00DA6938" w:rsidRDefault="00833B5A" w:rsidP="004565A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B.7</w:t>
            </w:r>
          </w:p>
        </w:tc>
        <w:tc>
          <w:tcPr>
            <w:tcW w:w="2898" w:type="dxa"/>
            <w:vAlign w:val="center"/>
          </w:tcPr>
          <w:p w14:paraId="35CF076A" w14:textId="77777777" w:rsidR="00833B5A" w:rsidRPr="00DA6938" w:rsidRDefault="00833B5A" w:rsidP="004565A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Zgodność projektu z</w:t>
            </w:r>
          </w:p>
          <w:p w14:paraId="625C2E3E" w14:textId="490B2B4E" w:rsidR="00833B5A" w:rsidRPr="00DA6938" w:rsidRDefault="00833B5A" w:rsidP="004565A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wymaganiami prawa ochrony środowiska</w:t>
            </w:r>
          </w:p>
        </w:tc>
        <w:tc>
          <w:tcPr>
            <w:tcW w:w="7171" w:type="dxa"/>
          </w:tcPr>
          <w:p w14:paraId="0566FE55" w14:textId="5FCE3CFA" w:rsidR="00833B5A" w:rsidRPr="009D0B53" w:rsidRDefault="00833B5A" w:rsidP="004565AD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9B79D1">
              <w:rPr>
                <w:rFonts w:ascii="Arial" w:hAnsi="Arial" w:cs="Arial"/>
                <w:sz w:val="24"/>
                <w:szCs w:val="24"/>
              </w:rPr>
              <w:t>Projekt</w:t>
            </w:r>
            <w:r w:rsidR="009B79D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B79D1" w:rsidRPr="008C702F">
              <w:rPr>
                <w:rFonts w:ascii="Arial" w:hAnsi="Arial" w:cs="Arial"/>
                <w:sz w:val="24"/>
                <w:szCs w:val="24"/>
              </w:rPr>
              <w:t>grantowy</w:t>
            </w:r>
            <w:r w:rsidRPr="009D0B53">
              <w:rPr>
                <w:rFonts w:ascii="Arial" w:hAnsi="Arial" w:cs="Arial"/>
                <w:sz w:val="24"/>
                <w:szCs w:val="24"/>
              </w:rPr>
              <w:t xml:space="preserve"> należy przygotować zgodnie z prawem dotyczącym ochrony środowiska, w tym:</w:t>
            </w:r>
          </w:p>
          <w:p w14:paraId="5B37B561" w14:textId="0F426494" w:rsidR="00833B5A" w:rsidRPr="009D0B53" w:rsidRDefault="00833B5A" w:rsidP="009D0B53">
            <w:pPr>
              <w:numPr>
                <w:ilvl w:val="0"/>
                <w:numId w:val="8"/>
              </w:num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9D0B53">
              <w:rPr>
                <w:rFonts w:ascii="Arial" w:hAnsi="Arial" w:cs="Arial"/>
                <w:sz w:val="24"/>
                <w:szCs w:val="24"/>
              </w:rPr>
              <w:t>ustawą z dnia 3 października 2008 r. o udostępnianiu informacji o środowisku i jego ochronie, udziale społeczeństwa w ochronie środowiska oraz o ocenach oddziaływania na środowisko (Dz.U. z 202</w:t>
            </w:r>
            <w:r w:rsidR="005D2FCD" w:rsidRPr="009D0B53">
              <w:rPr>
                <w:rFonts w:ascii="Arial" w:hAnsi="Arial" w:cs="Arial"/>
                <w:sz w:val="24"/>
                <w:szCs w:val="24"/>
              </w:rPr>
              <w:t>4</w:t>
            </w:r>
            <w:r w:rsidRPr="009D0B53">
              <w:rPr>
                <w:rFonts w:ascii="Arial" w:hAnsi="Arial" w:cs="Arial"/>
                <w:sz w:val="24"/>
                <w:szCs w:val="24"/>
              </w:rPr>
              <w:t xml:space="preserve"> r. poz. </w:t>
            </w:r>
            <w:r w:rsidR="005D2FCD" w:rsidRPr="009D0B53">
              <w:rPr>
                <w:rFonts w:ascii="Arial" w:hAnsi="Arial" w:cs="Arial"/>
                <w:sz w:val="24"/>
                <w:szCs w:val="24"/>
              </w:rPr>
              <w:t>1112</w:t>
            </w:r>
            <w:r w:rsidR="00173162">
              <w:rPr>
                <w:rFonts w:ascii="Arial" w:hAnsi="Arial" w:cs="Arial"/>
                <w:sz w:val="24"/>
                <w:szCs w:val="24"/>
              </w:rPr>
              <w:t xml:space="preserve"> z </w:t>
            </w:r>
            <w:proofErr w:type="spellStart"/>
            <w:r w:rsidR="00173162">
              <w:rPr>
                <w:rFonts w:ascii="Arial" w:hAnsi="Arial" w:cs="Arial"/>
                <w:sz w:val="24"/>
                <w:szCs w:val="24"/>
              </w:rPr>
              <w:lastRenderedPageBreak/>
              <w:t>późn</w:t>
            </w:r>
            <w:proofErr w:type="spellEnd"/>
            <w:r w:rsidR="00173162">
              <w:rPr>
                <w:rFonts w:ascii="Arial" w:hAnsi="Arial" w:cs="Arial"/>
                <w:sz w:val="24"/>
                <w:szCs w:val="24"/>
              </w:rPr>
              <w:t>. zm.</w:t>
            </w:r>
            <w:r w:rsidRPr="009D0B53">
              <w:rPr>
                <w:rFonts w:ascii="Arial" w:hAnsi="Arial" w:cs="Arial"/>
                <w:sz w:val="24"/>
                <w:szCs w:val="24"/>
              </w:rPr>
              <w:t>) i</w:t>
            </w:r>
            <w:r w:rsidR="004565AD" w:rsidRPr="009D0B53">
              <w:rPr>
                <w:rFonts w:ascii="Arial" w:hAnsi="Arial" w:cs="Arial"/>
                <w:sz w:val="24"/>
                <w:szCs w:val="24"/>
              </w:rPr>
              <w:t> </w:t>
            </w:r>
            <w:r w:rsidRPr="009D0B53">
              <w:rPr>
                <w:rFonts w:ascii="Arial" w:hAnsi="Arial" w:cs="Arial"/>
                <w:sz w:val="24"/>
                <w:szCs w:val="24"/>
              </w:rPr>
              <w:t>Dyrektywą Parlamentu Europejskiego i Rady 2011/92/UE z dnia 13 grudnia 2011 r. w sprawie oceny skutków wywieranych przez niektóre przedsięwzięcia publiczne i</w:t>
            </w:r>
            <w:r w:rsidR="004565AD" w:rsidRPr="009D0B53">
              <w:rPr>
                <w:rFonts w:ascii="Arial" w:hAnsi="Arial" w:cs="Arial"/>
                <w:sz w:val="24"/>
                <w:szCs w:val="24"/>
              </w:rPr>
              <w:t> </w:t>
            </w:r>
            <w:r w:rsidRPr="009D0B53">
              <w:rPr>
                <w:rFonts w:ascii="Arial" w:hAnsi="Arial" w:cs="Arial"/>
                <w:sz w:val="24"/>
                <w:szCs w:val="24"/>
              </w:rPr>
              <w:t>prywatne na środowisko;</w:t>
            </w:r>
          </w:p>
          <w:p w14:paraId="0336346A" w14:textId="1C6B5AF7" w:rsidR="00833B5A" w:rsidRPr="009D0B53" w:rsidRDefault="00833B5A" w:rsidP="009D0B53">
            <w:pPr>
              <w:numPr>
                <w:ilvl w:val="0"/>
                <w:numId w:val="8"/>
              </w:num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9D0B53">
              <w:rPr>
                <w:rFonts w:ascii="Arial" w:hAnsi="Arial" w:cs="Arial"/>
                <w:sz w:val="24"/>
                <w:szCs w:val="24"/>
              </w:rPr>
              <w:t>ustawą z dnia 27 kwietnia 2001 r. Prawo ochrony środowiska (Dz.</w:t>
            </w:r>
            <w:r w:rsidR="00DE665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D0B53">
              <w:rPr>
                <w:rFonts w:ascii="Arial" w:hAnsi="Arial" w:cs="Arial"/>
                <w:sz w:val="24"/>
                <w:szCs w:val="24"/>
              </w:rPr>
              <w:t>U. z 202</w:t>
            </w:r>
            <w:r w:rsidR="005D2FCD" w:rsidRPr="009D0B53">
              <w:rPr>
                <w:rFonts w:ascii="Arial" w:hAnsi="Arial" w:cs="Arial"/>
                <w:sz w:val="24"/>
                <w:szCs w:val="24"/>
              </w:rPr>
              <w:t>4</w:t>
            </w:r>
            <w:r w:rsidRPr="009D0B53">
              <w:rPr>
                <w:rFonts w:ascii="Arial" w:hAnsi="Arial" w:cs="Arial"/>
                <w:sz w:val="24"/>
                <w:szCs w:val="24"/>
              </w:rPr>
              <w:t xml:space="preserve"> r. poz. </w:t>
            </w:r>
            <w:r w:rsidR="005D2FCD" w:rsidRPr="009D0B53">
              <w:rPr>
                <w:rFonts w:ascii="Arial" w:hAnsi="Arial" w:cs="Arial"/>
                <w:sz w:val="24"/>
                <w:szCs w:val="24"/>
              </w:rPr>
              <w:t>54</w:t>
            </w:r>
            <w:r w:rsidR="00173162">
              <w:rPr>
                <w:rFonts w:ascii="Arial" w:hAnsi="Arial" w:cs="Arial"/>
                <w:sz w:val="24"/>
                <w:szCs w:val="24"/>
              </w:rPr>
              <w:t xml:space="preserve"> z </w:t>
            </w:r>
            <w:proofErr w:type="spellStart"/>
            <w:r w:rsidR="00173162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="00173162">
              <w:rPr>
                <w:rFonts w:ascii="Arial" w:hAnsi="Arial" w:cs="Arial"/>
                <w:sz w:val="24"/>
                <w:szCs w:val="24"/>
              </w:rPr>
              <w:t>. zm.</w:t>
            </w:r>
            <w:r w:rsidRPr="009D0B53">
              <w:rPr>
                <w:rFonts w:ascii="Arial" w:hAnsi="Arial" w:cs="Arial"/>
                <w:sz w:val="24"/>
                <w:szCs w:val="24"/>
              </w:rPr>
              <w:t>);</w:t>
            </w:r>
          </w:p>
          <w:p w14:paraId="518588BE" w14:textId="0D287A84" w:rsidR="00833B5A" w:rsidRPr="009D0B53" w:rsidRDefault="00833B5A" w:rsidP="009D0B53">
            <w:pPr>
              <w:numPr>
                <w:ilvl w:val="0"/>
                <w:numId w:val="8"/>
              </w:num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9D0B53">
              <w:rPr>
                <w:rFonts w:ascii="Arial" w:hAnsi="Arial" w:cs="Arial"/>
                <w:sz w:val="24"/>
                <w:szCs w:val="24"/>
              </w:rPr>
              <w:t xml:space="preserve">ustawą z dnia 16 kwietnia 2004 r. o ochronie przyrody </w:t>
            </w:r>
            <w:ins w:id="10" w:author="Magdalena Łyżwa" w:date="2025-09-03T15:15:00Z">
              <w:r w:rsidR="00DE665C">
                <w:rPr>
                  <w:rFonts w:ascii="Arial" w:hAnsi="Arial" w:cs="Arial"/>
                  <w:sz w:val="24"/>
                  <w:szCs w:val="24"/>
                </w:rPr>
                <w:br/>
              </w:r>
            </w:ins>
            <w:r w:rsidRPr="009D0B53">
              <w:rPr>
                <w:rFonts w:ascii="Arial" w:hAnsi="Arial" w:cs="Arial"/>
                <w:sz w:val="24"/>
                <w:szCs w:val="24"/>
              </w:rPr>
              <w:t>(Dz.</w:t>
            </w:r>
            <w:ins w:id="11" w:author="Magdalena Łyżwa" w:date="2025-09-03T15:15:00Z">
              <w:r w:rsidR="00DE665C">
                <w:rPr>
                  <w:rFonts w:ascii="Arial" w:hAnsi="Arial" w:cs="Arial"/>
                  <w:sz w:val="24"/>
                  <w:szCs w:val="24"/>
                </w:rPr>
                <w:t xml:space="preserve"> </w:t>
              </w:r>
            </w:ins>
            <w:r w:rsidRPr="009D0B53">
              <w:rPr>
                <w:rFonts w:ascii="Arial" w:hAnsi="Arial" w:cs="Arial"/>
                <w:sz w:val="24"/>
                <w:szCs w:val="24"/>
              </w:rPr>
              <w:t>U. z 202</w:t>
            </w:r>
            <w:r w:rsidR="005D2FCD" w:rsidRPr="009D0B53">
              <w:rPr>
                <w:rFonts w:ascii="Arial" w:hAnsi="Arial" w:cs="Arial"/>
                <w:sz w:val="24"/>
                <w:szCs w:val="24"/>
              </w:rPr>
              <w:t>4</w:t>
            </w:r>
            <w:r w:rsidRPr="009D0B53">
              <w:rPr>
                <w:rFonts w:ascii="Arial" w:hAnsi="Arial" w:cs="Arial"/>
                <w:sz w:val="24"/>
                <w:szCs w:val="24"/>
              </w:rPr>
              <w:t xml:space="preserve"> r. poz. </w:t>
            </w:r>
            <w:r w:rsidR="005D2FCD" w:rsidRPr="009D0B53">
              <w:rPr>
                <w:rFonts w:ascii="Arial" w:hAnsi="Arial" w:cs="Arial"/>
                <w:sz w:val="24"/>
                <w:szCs w:val="24"/>
              </w:rPr>
              <w:t>1478</w:t>
            </w:r>
            <w:r w:rsidR="00173162">
              <w:rPr>
                <w:rFonts w:ascii="Arial" w:hAnsi="Arial" w:cs="Arial"/>
                <w:sz w:val="24"/>
                <w:szCs w:val="24"/>
              </w:rPr>
              <w:t xml:space="preserve"> z </w:t>
            </w:r>
            <w:proofErr w:type="spellStart"/>
            <w:r w:rsidR="00173162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="00173162">
              <w:rPr>
                <w:rFonts w:ascii="Arial" w:hAnsi="Arial" w:cs="Arial"/>
                <w:sz w:val="24"/>
                <w:szCs w:val="24"/>
              </w:rPr>
              <w:t>. zm.</w:t>
            </w:r>
            <w:r w:rsidRPr="009D0B53">
              <w:rPr>
                <w:rFonts w:ascii="Arial" w:hAnsi="Arial" w:cs="Arial"/>
                <w:sz w:val="24"/>
                <w:szCs w:val="24"/>
              </w:rPr>
              <w:t>) i Dyrektywą Rady 92/43/EWG z dnia 21 maja 1992 r. w sprawie ochrony siedlisk przyrodniczych oraz dzikiej fauny i flory;</w:t>
            </w:r>
          </w:p>
          <w:p w14:paraId="0ADBD0BF" w14:textId="780EDF9E" w:rsidR="00833B5A" w:rsidRPr="009D0B53" w:rsidRDefault="00833B5A" w:rsidP="009D0B53">
            <w:pPr>
              <w:numPr>
                <w:ilvl w:val="0"/>
                <w:numId w:val="8"/>
              </w:num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9D0B53">
              <w:rPr>
                <w:rFonts w:ascii="Arial" w:hAnsi="Arial" w:cs="Arial"/>
                <w:sz w:val="24"/>
                <w:szCs w:val="24"/>
              </w:rPr>
              <w:t>ustawą z dnia 20 lipca 2017 r. Prawo wodne (Dz. U. z</w:t>
            </w:r>
            <w:r w:rsidR="00932226" w:rsidRPr="009D0B53">
              <w:rPr>
                <w:rFonts w:ascii="Arial" w:hAnsi="Arial" w:cs="Arial"/>
                <w:sz w:val="24"/>
                <w:szCs w:val="24"/>
              </w:rPr>
              <w:t> </w:t>
            </w:r>
            <w:r w:rsidRPr="009D0B53">
              <w:rPr>
                <w:rFonts w:ascii="Arial" w:hAnsi="Arial" w:cs="Arial"/>
                <w:sz w:val="24"/>
                <w:szCs w:val="24"/>
              </w:rPr>
              <w:t>202</w:t>
            </w:r>
            <w:r w:rsidR="005D2FCD" w:rsidRPr="009D0B53">
              <w:rPr>
                <w:rFonts w:ascii="Arial" w:hAnsi="Arial" w:cs="Arial"/>
                <w:sz w:val="24"/>
                <w:szCs w:val="24"/>
              </w:rPr>
              <w:t>4</w:t>
            </w:r>
            <w:r w:rsidRPr="009D0B53">
              <w:rPr>
                <w:rFonts w:ascii="Arial" w:hAnsi="Arial" w:cs="Arial"/>
                <w:sz w:val="24"/>
                <w:szCs w:val="24"/>
              </w:rPr>
              <w:t xml:space="preserve"> r., poz. </w:t>
            </w:r>
            <w:r w:rsidR="005D2FCD" w:rsidRPr="009D0B53">
              <w:rPr>
                <w:rFonts w:ascii="Arial" w:hAnsi="Arial" w:cs="Arial"/>
                <w:sz w:val="24"/>
                <w:szCs w:val="24"/>
              </w:rPr>
              <w:t>1087</w:t>
            </w:r>
            <w:r w:rsidRPr="009D0B53">
              <w:rPr>
                <w:rFonts w:ascii="Arial" w:hAnsi="Arial" w:cs="Arial"/>
                <w:sz w:val="24"/>
                <w:szCs w:val="24"/>
              </w:rPr>
              <w:t xml:space="preserve"> z </w:t>
            </w:r>
            <w:proofErr w:type="spellStart"/>
            <w:r w:rsidRPr="009D0B53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9D0B53">
              <w:rPr>
                <w:rFonts w:ascii="Arial" w:hAnsi="Arial" w:cs="Arial"/>
                <w:sz w:val="24"/>
                <w:szCs w:val="24"/>
              </w:rPr>
              <w:t>. zm.) i Dyrektywą Parlamentu Europejskiego i Rady 2000/60/WE z dnia 23 października 2000 r. ustanawiając</w:t>
            </w:r>
            <w:r w:rsidR="00D66270">
              <w:rPr>
                <w:rFonts w:ascii="Arial" w:hAnsi="Arial" w:cs="Arial"/>
                <w:sz w:val="24"/>
                <w:szCs w:val="24"/>
              </w:rPr>
              <w:t>ą</w:t>
            </w:r>
            <w:r w:rsidRPr="009D0B53">
              <w:rPr>
                <w:rFonts w:ascii="Arial" w:hAnsi="Arial" w:cs="Arial"/>
                <w:sz w:val="24"/>
                <w:szCs w:val="24"/>
              </w:rPr>
              <w:t xml:space="preserve"> ramy wspólnotowego działania w</w:t>
            </w:r>
            <w:r w:rsidR="004565AD" w:rsidRPr="009D0B53">
              <w:rPr>
                <w:rFonts w:ascii="Arial" w:hAnsi="Arial" w:cs="Arial"/>
                <w:sz w:val="24"/>
                <w:szCs w:val="24"/>
              </w:rPr>
              <w:t> </w:t>
            </w:r>
            <w:r w:rsidRPr="009D0B53">
              <w:rPr>
                <w:rFonts w:ascii="Arial" w:hAnsi="Arial" w:cs="Arial"/>
                <w:sz w:val="24"/>
                <w:szCs w:val="24"/>
              </w:rPr>
              <w:t>dziedzinie polityki wodnej;</w:t>
            </w:r>
          </w:p>
          <w:p w14:paraId="2DE3F333" w14:textId="565A4321" w:rsidR="004E0F71" w:rsidRPr="009D0B53" w:rsidRDefault="00D66270" w:rsidP="009D0B53">
            <w:pPr>
              <w:numPr>
                <w:ilvl w:val="0"/>
                <w:numId w:val="8"/>
              </w:numPr>
              <w:spacing w:before="60" w:after="120"/>
              <w:ind w:left="714" w:hanging="3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</w:t>
            </w:r>
            <w:r w:rsidR="00833B5A" w:rsidRPr="009D0B53">
              <w:rPr>
                <w:rFonts w:ascii="Arial" w:hAnsi="Arial" w:cs="Arial"/>
                <w:sz w:val="24"/>
                <w:szCs w:val="24"/>
              </w:rPr>
              <w:t>ytycznymi w sprawie działań naprawczych w odniesieniu do projektów współfinansowanych w okresie programowania 2014</w:t>
            </w:r>
            <w:r w:rsidR="006157B8">
              <w:rPr>
                <w:rFonts w:ascii="Arial" w:hAnsi="Arial" w:cs="Arial"/>
                <w:sz w:val="24"/>
                <w:szCs w:val="24"/>
              </w:rPr>
              <w:t>-</w:t>
            </w:r>
            <w:r w:rsidR="00833B5A" w:rsidRPr="009D0B53">
              <w:rPr>
                <w:rFonts w:ascii="Arial" w:hAnsi="Arial" w:cs="Arial"/>
                <w:sz w:val="24"/>
                <w:szCs w:val="24"/>
              </w:rPr>
              <w:t>2020 oraz ubiegających się o</w:t>
            </w:r>
            <w:r w:rsidR="004565AD" w:rsidRPr="009D0B53">
              <w:rPr>
                <w:rFonts w:ascii="Arial" w:hAnsi="Arial" w:cs="Arial"/>
                <w:sz w:val="24"/>
                <w:szCs w:val="24"/>
              </w:rPr>
              <w:t> </w:t>
            </w:r>
            <w:r w:rsidR="00833B5A" w:rsidRPr="009D0B53">
              <w:rPr>
                <w:rFonts w:ascii="Arial" w:hAnsi="Arial" w:cs="Arial"/>
                <w:sz w:val="24"/>
                <w:szCs w:val="24"/>
              </w:rPr>
              <w:t>współfinansowanie w okresie 2021</w:t>
            </w:r>
            <w:r w:rsidR="006157B8">
              <w:rPr>
                <w:rFonts w:ascii="Arial" w:hAnsi="Arial" w:cs="Arial"/>
                <w:sz w:val="24"/>
                <w:szCs w:val="24"/>
              </w:rPr>
              <w:t>-</w:t>
            </w:r>
            <w:r w:rsidR="00833B5A" w:rsidRPr="009D0B53">
              <w:rPr>
                <w:rFonts w:ascii="Arial" w:hAnsi="Arial" w:cs="Arial"/>
                <w:sz w:val="24"/>
                <w:szCs w:val="24"/>
              </w:rPr>
              <w:t>2027 z Funduszy UE, dotkniętych naruszeniem 2016/2046 w zakresie specustaw, dla których prowadzone jest postępowanie w</w:t>
            </w:r>
            <w:r w:rsidR="00932226" w:rsidRPr="009D0B53">
              <w:rPr>
                <w:rFonts w:ascii="Arial" w:hAnsi="Arial" w:cs="Arial"/>
                <w:sz w:val="24"/>
                <w:szCs w:val="24"/>
              </w:rPr>
              <w:t> </w:t>
            </w:r>
            <w:r w:rsidR="00833B5A" w:rsidRPr="009D0B53">
              <w:rPr>
                <w:rFonts w:ascii="Arial" w:hAnsi="Arial" w:cs="Arial"/>
                <w:sz w:val="24"/>
                <w:szCs w:val="24"/>
              </w:rPr>
              <w:t>sprawie oceny oddziaływania na środowisko (Ares(2021)1432319 z 23.02.2021</w:t>
            </w:r>
            <w:r w:rsidR="00DE665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33B5A" w:rsidRPr="009D0B53">
              <w:rPr>
                <w:rFonts w:ascii="Arial" w:hAnsi="Arial" w:cs="Arial"/>
                <w:sz w:val="24"/>
                <w:szCs w:val="24"/>
              </w:rPr>
              <w:t>r.).</w:t>
            </w:r>
          </w:p>
          <w:p w14:paraId="1CF5ADC4" w14:textId="6574EC23" w:rsidR="00236756" w:rsidRPr="009D0B53" w:rsidRDefault="00236756" w:rsidP="00EA379F">
            <w:pPr>
              <w:spacing w:before="60" w:after="240"/>
              <w:rPr>
                <w:rFonts w:ascii="Arial" w:hAnsi="Arial" w:cs="Arial"/>
                <w:sz w:val="24"/>
                <w:szCs w:val="24"/>
              </w:rPr>
            </w:pPr>
            <w:r w:rsidRPr="009D0B53">
              <w:rPr>
                <w:rFonts w:ascii="Arial" w:hAnsi="Arial" w:cs="Arial"/>
                <w:sz w:val="24"/>
                <w:szCs w:val="24"/>
              </w:rPr>
              <w:t xml:space="preserve">Wnioskodawca oświadczył, że wyżej wymienione warunki zostaną spełnione także </w:t>
            </w:r>
            <w:r w:rsidR="0016248B">
              <w:rPr>
                <w:rFonts w:ascii="Arial" w:hAnsi="Arial" w:cs="Arial"/>
                <w:sz w:val="24"/>
                <w:szCs w:val="24"/>
              </w:rPr>
              <w:t>w przedsięwzięciach objętych grantami</w:t>
            </w:r>
            <w:r w:rsidRPr="009D0B53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C009E1E" w14:textId="4A67EA27" w:rsidR="00833B5A" w:rsidRPr="009D0B53" w:rsidRDefault="00833B5A" w:rsidP="004565AD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9D0B53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</w:t>
            </w:r>
            <w:r w:rsidRPr="009D0B53">
              <w:rPr>
                <w:rFonts w:ascii="Arial" w:hAnsi="Arial" w:cs="Arial"/>
                <w:sz w:val="24"/>
                <w:szCs w:val="24"/>
              </w:rPr>
              <w:lastRenderedPageBreak/>
              <w:t>o</w:t>
            </w:r>
            <w:r w:rsidR="00932226" w:rsidRPr="009D0B53">
              <w:rPr>
                <w:rFonts w:ascii="Arial" w:hAnsi="Arial" w:cs="Arial"/>
                <w:sz w:val="24"/>
                <w:szCs w:val="24"/>
              </w:rPr>
              <w:t> </w:t>
            </w:r>
            <w:r w:rsidRPr="009D0B53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248" w:type="dxa"/>
          </w:tcPr>
          <w:p w14:paraId="6EBED690" w14:textId="77777777" w:rsidR="00833B5A" w:rsidRPr="00DA6938" w:rsidRDefault="00833B5A" w:rsidP="004565A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2A3A4148" w14:textId="77777777" w:rsidR="00833B5A" w:rsidRPr="00DA6938" w:rsidRDefault="00833B5A" w:rsidP="004565AD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17E74173" w14:textId="77777777" w:rsidR="00833B5A" w:rsidRPr="00DA6938" w:rsidRDefault="00833B5A" w:rsidP="004565AD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 xml:space="preserve">Kryterium obligatoryjne – spełnienie kryterium jest niezbędne do przyznania </w:t>
            </w:r>
            <w:r w:rsidRPr="00DA6938">
              <w:rPr>
                <w:rFonts w:ascii="Arial" w:hAnsi="Arial" w:cs="Arial"/>
                <w:sz w:val="24"/>
                <w:szCs w:val="24"/>
              </w:rPr>
              <w:lastRenderedPageBreak/>
              <w:t>dofinansowania.</w:t>
            </w:r>
          </w:p>
          <w:p w14:paraId="1DC68789" w14:textId="77777777" w:rsidR="00833B5A" w:rsidRPr="00DA6938" w:rsidRDefault="00833B5A" w:rsidP="004565A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(wartość logiczna: „TAK”. </w:t>
            </w:r>
          </w:p>
          <w:p w14:paraId="644A536E" w14:textId="77777777" w:rsidR="00833B5A" w:rsidRPr="00DA6938" w:rsidRDefault="00833B5A" w:rsidP="004565A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126F99CD" w14:textId="77777777" w:rsidR="00833B5A" w:rsidRPr="00DA6938" w:rsidRDefault="00833B5A" w:rsidP="004565AD">
            <w:pPr>
              <w:spacing w:after="0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  <w:tr w:rsidR="00F5726D" w:rsidRPr="00DA6938" w14:paraId="242AA570" w14:textId="77777777" w:rsidTr="004E0F71">
        <w:trPr>
          <w:trHeight w:val="425"/>
        </w:trPr>
        <w:tc>
          <w:tcPr>
            <w:tcW w:w="1108" w:type="dxa"/>
            <w:vAlign w:val="center"/>
          </w:tcPr>
          <w:p w14:paraId="70E5F684" w14:textId="77777777" w:rsidR="00833B5A" w:rsidRPr="00DA6938" w:rsidRDefault="00833B5A" w:rsidP="004565A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lastRenderedPageBreak/>
              <w:t>B.8</w:t>
            </w:r>
          </w:p>
        </w:tc>
        <w:tc>
          <w:tcPr>
            <w:tcW w:w="2898" w:type="dxa"/>
            <w:vAlign w:val="center"/>
          </w:tcPr>
          <w:p w14:paraId="412F1213" w14:textId="77777777" w:rsidR="00833B5A" w:rsidRPr="00DA6938" w:rsidRDefault="00833B5A" w:rsidP="004565A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Wskaźniki realizacji celów projektu</w:t>
            </w:r>
          </w:p>
        </w:tc>
        <w:tc>
          <w:tcPr>
            <w:tcW w:w="7171" w:type="dxa"/>
          </w:tcPr>
          <w:p w14:paraId="45D540F0" w14:textId="77777777" w:rsidR="00833B5A" w:rsidRPr="00DA6938" w:rsidRDefault="00833B5A" w:rsidP="004565AD">
            <w:pPr>
              <w:spacing w:before="60" w:after="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W kryterium sprawdzamy, czy:</w:t>
            </w:r>
          </w:p>
          <w:p w14:paraId="21290F75" w14:textId="4AB7ED0F" w:rsidR="00833B5A" w:rsidRPr="00DA6938" w:rsidRDefault="00833B5A" w:rsidP="009D0B53">
            <w:pPr>
              <w:numPr>
                <w:ilvl w:val="0"/>
                <w:numId w:val="5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wskaźniki realizacji celów projektu</w:t>
            </w:r>
            <w:r w:rsidR="0016248B">
              <w:rPr>
                <w:rFonts w:ascii="Arial" w:hAnsi="Arial" w:cs="Arial"/>
                <w:sz w:val="24"/>
                <w:szCs w:val="24"/>
              </w:rPr>
              <w:t xml:space="preserve"> grantowego </w:t>
            </w:r>
            <w:r w:rsidRPr="00DA6938">
              <w:rPr>
                <w:rFonts w:ascii="Arial" w:hAnsi="Arial" w:cs="Arial"/>
                <w:sz w:val="24"/>
                <w:szCs w:val="24"/>
              </w:rPr>
              <w:t>(produktu, rezultatu) zostały wyrażone liczbowo,</w:t>
            </w:r>
          </w:p>
          <w:p w14:paraId="3F42ADEE" w14:textId="4C080E95" w:rsidR="00833B5A" w:rsidRPr="00DA6938" w:rsidRDefault="00833B5A" w:rsidP="009D0B53">
            <w:pPr>
              <w:numPr>
                <w:ilvl w:val="0"/>
                <w:numId w:val="5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wskaźniki zostały właściwie oszacowane w odniesieniu do zakresu projektu</w:t>
            </w:r>
            <w:r w:rsidR="0016248B">
              <w:rPr>
                <w:rFonts w:ascii="Arial" w:hAnsi="Arial" w:cs="Arial"/>
                <w:sz w:val="24"/>
                <w:szCs w:val="24"/>
              </w:rPr>
              <w:t xml:space="preserve"> grantowego</w:t>
            </w:r>
            <w:r w:rsidRPr="00DA6938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7C1766AA" w14:textId="6E9373AD" w:rsidR="00511F0A" w:rsidRPr="00DA6938" w:rsidRDefault="00833B5A" w:rsidP="009D0B53">
            <w:pPr>
              <w:numPr>
                <w:ilvl w:val="0"/>
                <w:numId w:val="5"/>
              </w:numPr>
              <w:spacing w:after="120"/>
              <w:ind w:left="714" w:hanging="357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wybrano wszystkie wskaźniki związane z realizacją projektu</w:t>
            </w:r>
            <w:r w:rsidR="0016248B">
              <w:rPr>
                <w:rFonts w:ascii="Arial" w:hAnsi="Arial" w:cs="Arial"/>
                <w:sz w:val="24"/>
                <w:szCs w:val="24"/>
              </w:rPr>
              <w:t xml:space="preserve"> grantowego</w:t>
            </w:r>
            <w:r w:rsidRPr="00DA6938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28CA747B" w14:textId="77777777" w:rsidR="005721D5" w:rsidRPr="00DA6938" w:rsidRDefault="00833B5A" w:rsidP="004565AD">
            <w:pPr>
              <w:spacing w:after="24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Lista obowiązujących wskaźników wraz z ich definicjami zamieszczona jest w regulaminie wyboru projektów.</w:t>
            </w:r>
          </w:p>
          <w:p w14:paraId="22433F53" w14:textId="27B5FD0A" w:rsidR="00833B5A" w:rsidRPr="00DA6938" w:rsidRDefault="00833B5A" w:rsidP="004565AD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932226" w:rsidRPr="00DA6938">
              <w:rPr>
                <w:rFonts w:ascii="Arial" w:hAnsi="Arial" w:cs="Arial"/>
                <w:sz w:val="24"/>
                <w:szCs w:val="24"/>
              </w:rPr>
              <w:t> </w:t>
            </w:r>
            <w:r w:rsidRPr="00DA6938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248" w:type="dxa"/>
          </w:tcPr>
          <w:p w14:paraId="08E108BB" w14:textId="77777777" w:rsidR="00833B5A" w:rsidRPr="00DA6938" w:rsidRDefault="00833B5A" w:rsidP="004565AD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DA6938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3C189C8A" w14:textId="77777777" w:rsidR="00833B5A" w:rsidRPr="00DA6938" w:rsidRDefault="00833B5A" w:rsidP="004565AD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73A333A" w14:textId="77777777" w:rsidR="00833B5A" w:rsidRPr="00DA6938" w:rsidRDefault="00833B5A" w:rsidP="004565A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2ECBEA6C" w14:textId="77777777" w:rsidR="00833B5A" w:rsidRPr="00DA6938" w:rsidRDefault="00833B5A" w:rsidP="004565A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5FED0D78" w14:textId="77777777" w:rsidR="00833B5A" w:rsidRPr="00DA6938" w:rsidRDefault="00833B5A" w:rsidP="004565A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5726D" w:rsidRPr="00DA6938" w14:paraId="2E43921D" w14:textId="77777777" w:rsidTr="004E0F71">
        <w:trPr>
          <w:trHeight w:val="416"/>
        </w:trPr>
        <w:tc>
          <w:tcPr>
            <w:tcW w:w="1108" w:type="dxa"/>
            <w:vAlign w:val="center"/>
          </w:tcPr>
          <w:p w14:paraId="1319824C" w14:textId="77777777" w:rsidR="00833B5A" w:rsidRPr="00DA6938" w:rsidRDefault="00833B5A" w:rsidP="004565A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B.9</w:t>
            </w:r>
          </w:p>
        </w:tc>
        <w:tc>
          <w:tcPr>
            <w:tcW w:w="2898" w:type="dxa"/>
            <w:vAlign w:val="center"/>
          </w:tcPr>
          <w:p w14:paraId="5849EA04" w14:textId="3340082B" w:rsidR="00833B5A" w:rsidRPr="00DA6938" w:rsidRDefault="00833B5A" w:rsidP="00907C0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Wykonalność techniczna, technologiczna i instytucjonalna projektu</w:t>
            </w:r>
          </w:p>
        </w:tc>
        <w:tc>
          <w:tcPr>
            <w:tcW w:w="7171" w:type="dxa"/>
          </w:tcPr>
          <w:p w14:paraId="26A3869A" w14:textId="77777777" w:rsidR="00833B5A" w:rsidRPr="00DA6938" w:rsidRDefault="00833B5A" w:rsidP="004565AD">
            <w:pPr>
              <w:spacing w:before="60" w:after="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W kryterium sprawdzamy, czy:</w:t>
            </w:r>
          </w:p>
          <w:p w14:paraId="6A6F920B" w14:textId="690D5CB7" w:rsidR="00833B5A" w:rsidRPr="00DA6938" w:rsidRDefault="00833B5A" w:rsidP="009D0B53">
            <w:pPr>
              <w:numPr>
                <w:ilvl w:val="0"/>
                <w:numId w:val="4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harmonogram realizacji projektu</w:t>
            </w:r>
            <w:r w:rsidR="006157B8">
              <w:rPr>
                <w:rFonts w:ascii="Arial" w:hAnsi="Arial" w:cs="Arial"/>
                <w:sz w:val="24"/>
                <w:szCs w:val="24"/>
              </w:rPr>
              <w:t xml:space="preserve"> grantowego</w:t>
            </w:r>
            <w:r w:rsidRPr="00DA6938">
              <w:rPr>
                <w:rFonts w:ascii="Arial" w:hAnsi="Arial" w:cs="Arial"/>
                <w:sz w:val="24"/>
                <w:szCs w:val="24"/>
              </w:rPr>
              <w:t xml:space="preserve"> jest realistyczny i</w:t>
            </w:r>
            <w:r w:rsidR="00932226" w:rsidRPr="00DA6938">
              <w:rPr>
                <w:rFonts w:ascii="Arial" w:hAnsi="Arial" w:cs="Arial"/>
                <w:sz w:val="24"/>
                <w:szCs w:val="24"/>
              </w:rPr>
              <w:t> </w:t>
            </w:r>
            <w:r w:rsidRPr="00DA6938">
              <w:rPr>
                <w:rFonts w:ascii="Arial" w:hAnsi="Arial" w:cs="Arial"/>
                <w:sz w:val="24"/>
                <w:szCs w:val="24"/>
              </w:rPr>
              <w:t>uwzględnia zakres rzeczowy oraz czas niezbędny na realizację procedur przetargowych i inne okoliczności niezbędne do realizacji tych procedur,</w:t>
            </w:r>
          </w:p>
          <w:p w14:paraId="55429081" w14:textId="5908253D" w:rsidR="00833B5A" w:rsidRPr="00DA6938" w:rsidRDefault="00833B5A" w:rsidP="009D0B53">
            <w:pPr>
              <w:numPr>
                <w:ilvl w:val="0"/>
                <w:numId w:val="4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wnioskodawca gwarantuje techniczną wykonalność projektu</w:t>
            </w:r>
            <w:r w:rsidR="006157B8">
              <w:rPr>
                <w:rFonts w:ascii="Arial" w:hAnsi="Arial" w:cs="Arial"/>
                <w:sz w:val="24"/>
                <w:szCs w:val="24"/>
              </w:rPr>
              <w:t xml:space="preserve"> grantowego</w:t>
            </w:r>
            <w:r w:rsidRPr="00DA6938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75AE7CE7" w14:textId="4AE9595E" w:rsidR="00833B5A" w:rsidRPr="00DA6938" w:rsidRDefault="00833B5A" w:rsidP="009D0B53">
            <w:pPr>
              <w:numPr>
                <w:ilvl w:val="0"/>
                <w:numId w:val="4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zakres rzeczowy projektu</w:t>
            </w:r>
            <w:r w:rsidR="006157B8">
              <w:rPr>
                <w:rFonts w:ascii="Arial" w:hAnsi="Arial" w:cs="Arial"/>
                <w:sz w:val="24"/>
                <w:szCs w:val="24"/>
              </w:rPr>
              <w:t xml:space="preserve"> grantowego</w:t>
            </w:r>
            <w:r w:rsidRPr="00DA6938">
              <w:rPr>
                <w:rFonts w:ascii="Arial" w:hAnsi="Arial" w:cs="Arial"/>
                <w:sz w:val="24"/>
                <w:szCs w:val="24"/>
              </w:rPr>
              <w:t xml:space="preserve"> jest technologicznie </w:t>
            </w:r>
            <w:r w:rsidRPr="00DA6938">
              <w:rPr>
                <w:rFonts w:ascii="Arial" w:hAnsi="Arial" w:cs="Arial"/>
                <w:sz w:val="24"/>
                <w:szCs w:val="24"/>
              </w:rPr>
              <w:lastRenderedPageBreak/>
              <w:t>wykonalny,</w:t>
            </w:r>
          </w:p>
          <w:p w14:paraId="41FA942B" w14:textId="26608C09" w:rsidR="00833B5A" w:rsidRPr="00DA6938" w:rsidRDefault="00833B5A" w:rsidP="009D0B53">
            <w:pPr>
              <w:numPr>
                <w:ilvl w:val="0"/>
                <w:numId w:val="4"/>
              </w:numPr>
              <w:spacing w:after="240"/>
              <w:ind w:left="714" w:hanging="357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wnioskodawca posiada potencjał do prawidłowej obsługi projektu</w:t>
            </w:r>
            <w:r w:rsidR="006157B8">
              <w:rPr>
                <w:rFonts w:ascii="Arial" w:hAnsi="Arial" w:cs="Arial"/>
                <w:sz w:val="24"/>
                <w:szCs w:val="24"/>
              </w:rPr>
              <w:t xml:space="preserve"> grantowego</w:t>
            </w:r>
            <w:r w:rsidRPr="00DA6938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04CC8FFF" w14:textId="3F8DDB3B" w:rsidR="00833B5A" w:rsidRPr="00DA6938" w:rsidRDefault="00833B5A" w:rsidP="004565AD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932226" w:rsidRPr="00DA6938">
              <w:rPr>
                <w:rFonts w:ascii="Arial" w:hAnsi="Arial" w:cs="Arial"/>
                <w:sz w:val="24"/>
                <w:szCs w:val="24"/>
              </w:rPr>
              <w:t> </w:t>
            </w:r>
            <w:r w:rsidRPr="00DA6938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248" w:type="dxa"/>
          </w:tcPr>
          <w:p w14:paraId="36BCCE94" w14:textId="77777777" w:rsidR="00833B5A" w:rsidRPr="00DA6938" w:rsidRDefault="00833B5A" w:rsidP="004565AD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DA6938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37A352DB" w14:textId="5EDC1852" w:rsidR="00D27E42" w:rsidRPr="00DA6938" w:rsidRDefault="00833B5A" w:rsidP="004565A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FAE6DD5" w14:textId="77777777" w:rsidR="00833B5A" w:rsidRPr="00DA6938" w:rsidRDefault="00833B5A" w:rsidP="004565A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 xml:space="preserve">Kryterium uznaje się za </w:t>
            </w:r>
            <w:r w:rsidRPr="00DA6938">
              <w:rPr>
                <w:rFonts w:ascii="Arial" w:hAnsi="Arial" w:cs="Arial"/>
                <w:sz w:val="24"/>
                <w:szCs w:val="24"/>
              </w:rPr>
              <w:lastRenderedPageBreak/>
              <w:t xml:space="preserve">spełnione, jeżeli odpowiedź będzie pozytywna. </w:t>
            </w:r>
          </w:p>
          <w:p w14:paraId="05CD4102" w14:textId="491A0479" w:rsidR="00833B5A" w:rsidRPr="00DA6938" w:rsidRDefault="00833B5A" w:rsidP="004565A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F5726D" w:rsidRPr="00DA6938" w14:paraId="250D4F8B" w14:textId="77777777" w:rsidTr="004E0F71">
        <w:trPr>
          <w:trHeight w:val="416"/>
        </w:trPr>
        <w:tc>
          <w:tcPr>
            <w:tcW w:w="1108" w:type="dxa"/>
            <w:vAlign w:val="center"/>
          </w:tcPr>
          <w:p w14:paraId="714938B3" w14:textId="77777777" w:rsidR="00833B5A" w:rsidRPr="00DA6938" w:rsidRDefault="00833B5A" w:rsidP="004565A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lastRenderedPageBreak/>
              <w:t>B.10</w:t>
            </w:r>
          </w:p>
        </w:tc>
        <w:tc>
          <w:tcPr>
            <w:tcW w:w="2898" w:type="dxa"/>
            <w:vAlign w:val="center"/>
          </w:tcPr>
          <w:p w14:paraId="211126E3" w14:textId="77777777" w:rsidR="00833B5A" w:rsidRPr="00DA6938" w:rsidRDefault="00833B5A" w:rsidP="004565A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 xml:space="preserve">Wykonalność finansowa </w:t>
            </w:r>
          </w:p>
          <w:p w14:paraId="2A0D8FAF" w14:textId="77777777" w:rsidR="00833B5A" w:rsidRPr="00DA6938" w:rsidRDefault="00833B5A" w:rsidP="004565A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i ekonomiczna projektu</w:t>
            </w:r>
          </w:p>
        </w:tc>
        <w:tc>
          <w:tcPr>
            <w:tcW w:w="7171" w:type="dxa"/>
          </w:tcPr>
          <w:p w14:paraId="654DEF69" w14:textId="61243026" w:rsidR="00833B5A" w:rsidRPr="00DA6938" w:rsidRDefault="00833B5A" w:rsidP="004565AD">
            <w:pPr>
              <w:spacing w:before="60" w:after="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W</w:t>
            </w:r>
            <w:r w:rsidR="00A80AFA" w:rsidRPr="00DA693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A6938">
              <w:rPr>
                <w:rFonts w:ascii="Arial" w:hAnsi="Arial" w:cs="Arial"/>
                <w:sz w:val="24"/>
                <w:szCs w:val="24"/>
              </w:rPr>
              <w:t>kryterium sprawdzamy, czy projekt</w:t>
            </w:r>
            <w:r w:rsidR="006157B8">
              <w:rPr>
                <w:rFonts w:ascii="Arial" w:hAnsi="Arial" w:cs="Arial"/>
                <w:sz w:val="24"/>
                <w:szCs w:val="24"/>
              </w:rPr>
              <w:t xml:space="preserve"> grantowy</w:t>
            </w:r>
            <w:r w:rsidRPr="00DA6938">
              <w:rPr>
                <w:rFonts w:ascii="Arial" w:hAnsi="Arial" w:cs="Arial"/>
                <w:sz w:val="24"/>
                <w:szCs w:val="24"/>
              </w:rPr>
              <w:t xml:space="preserve"> wykazuje pozytywne efekty ekonomiczne oraz czy analiza finansowa</w:t>
            </w:r>
            <w:r w:rsidR="00A02177" w:rsidRPr="00DA693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0D5507">
              <w:rPr>
                <w:rFonts w:ascii="Arial" w:hAnsi="Arial" w:cs="Arial"/>
                <w:sz w:val="24"/>
                <w:szCs w:val="24"/>
              </w:rPr>
              <w:t>przedsięwzięcia została</w:t>
            </w:r>
            <w:r w:rsidRPr="00DA6938">
              <w:rPr>
                <w:rFonts w:ascii="Arial" w:hAnsi="Arial" w:cs="Arial"/>
                <w:sz w:val="24"/>
                <w:szCs w:val="24"/>
              </w:rPr>
              <w:t xml:space="preserve"> przeprowadzona poprawnie, w szczególności czy:</w:t>
            </w:r>
          </w:p>
          <w:p w14:paraId="79E669E1" w14:textId="1B74E8B3" w:rsidR="00833B5A" w:rsidRPr="00DA6938" w:rsidRDefault="00833B5A" w:rsidP="009D0B53">
            <w:pPr>
              <w:numPr>
                <w:ilvl w:val="0"/>
                <w:numId w:val="7"/>
              </w:numPr>
              <w:spacing w:before="60" w:after="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wskazano źródła finansowania wkładu własnego</w:t>
            </w:r>
            <w:r w:rsidR="009326BF">
              <w:rPr>
                <w:rFonts w:ascii="Arial" w:hAnsi="Arial" w:cs="Arial"/>
                <w:sz w:val="24"/>
                <w:szCs w:val="24"/>
              </w:rPr>
              <w:t xml:space="preserve"> wnioskodawcy</w:t>
            </w:r>
            <w:r w:rsidRPr="00DA6938">
              <w:rPr>
                <w:rFonts w:ascii="Arial" w:hAnsi="Arial" w:cs="Arial"/>
                <w:sz w:val="24"/>
                <w:szCs w:val="24"/>
              </w:rPr>
              <w:t xml:space="preserve"> oraz wydatków niekwalifikowalnych,</w:t>
            </w:r>
          </w:p>
          <w:p w14:paraId="1778DBAB" w14:textId="77777777" w:rsidR="00833B5A" w:rsidRPr="00DA6938" w:rsidRDefault="00833B5A" w:rsidP="009D0B53">
            <w:pPr>
              <w:numPr>
                <w:ilvl w:val="0"/>
                <w:numId w:val="7"/>
              </w:numPr>
              <w:spacing w:before="60" w:after="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przyjęte założenia analiz finansowych są spójne i</w:t>
            </w:r>
            <w:r w:rsidR="00932226" w:rsidRPr="00DA6938">
              <w:rPr>
                <w:rFonts w:ascii="Arial" w:hAnsi="Arial" w:cs="Arial"/>
                <w:sz w:val="24"/>
                <w:szCs w:val="24"/>
              </w:rPr>
              <w:t> </w:t>
            </w:r>
            <w:r w:rsidRPr="00DA6938">
              <w:rPr>
                <w:rFonts w:ascii="Arial" w:hAnsi="Arial" w:cs="Arial"/>
                <w:sz w:val="24"/>
                <w:szCs w:val="24"/>
              </w:rPr>
              <w:t xml:space="preserve">uzasadnione, </w:t>
            </w:r>
          </w:p>
          <w:p w14:paraId="128FFD93" w14:textId="77777777" w:rsidR="00833B5A" w:rsidRPr="00DA6938" w:rsidRDefault="00833B5A" w:rsidP="009D0B53">
            <w:pPr>
              <w:numPr>
                <w:ilvl w:val="0"/>
                <w:numId w:val="7"/>
              </w:numPr>
              <w:spacing w:before="60" w:after="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w analizie finansowej nie ma istotnych błędów rachunkowych,</w:t>
            </w:r>
          </w:p>
          <w:p w14:paraId="38FFAAB3" w14:textId="77777777" w:rsidR="00A02177" w:rsidRPr="00DA6938" w:rsidRDefault="00A02177" w:rsidP="009D0B53">
            <w:pPr>
              <w:numPr>
                <w:ilvl w:val="0"/>
                <w:numId w:val="7"/>
              </w:numPr>
              <w:spacing w:before="60" w:after="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w analizie finansowej wykorzystano podejście rachunku wartości pieniądza w czasie, tj. wszystkie przyszłe przepływy pieniężne są dyskontowane w celu określenia ich wartości bieżącej,</w:t>
            </w:r>
          </w:p>
          <w:p w14:paraId="434454A4" w14:textId="2BC16952" w:rsidR="00833B5A" w:rsidRPr="00DA6938" w:rsidRDefault="000B5FC3" w:rsidP="009D0B53">
            <w:pPr>
              <w:numPr>
                <w:ilvl w:val="0"/>
                <w:numId w:val="7"/>
              </w:numPr>
              <w:spacing w:before="60" w:after="240"/>
              <w:ind w:left="714" w:hanging="357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 xml:space="preserve">wykazana została stabilność </w:t>
            </w:r>
            <w:r w:rsidRPr="000D5507">
              <w:rPr>
                <w:rFonts w:ascii="Arial" w:hAnsi="Arial" w:cs="Arial"/>
                <w:sz w:val="24"/>
                <w:szCs w:val="24"/>
              </w:rPr>
              <w:t>finansowa (wymagane dla projektów obejmujących inwestycje w infrastrukturę lub inwestycje produkcyjne).</w:t>
            </w:r>
          </w:p>
          <w:p w14:paraId="2F6FF996" w14:textId="77777777" w:rsidR="00833B5A" w:rsidRPr="00DA6938" w:rsidRDefault="00833B5A" w:rsidP="004565AD">
            <w:pPr>
              <w:spacing w:before="60" w:after="24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932226" w:rsidRPr="00DA6938">
              <w:rPr>
                <w:rFonts w:ascii="Arial" w:hAnsi="Arial" w:cs="Arial"/>
                <w:sz w:val="24"/>
                <w:szCs w:val="24"/>
              </w:rPr>
              <w:t> </w:t>
            </w:r>
            <w:r w:rsidRPr="00DA6938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248" w:type="dxa"/>
          </w:tcPr>
          <w:p w14:paraId="75C6B972" w14:textId="77777777" w:rsidR="00833B5A" w:rsidRPr="00DA6938" w:rsidRDefault="00833B5A" w:rsidP="004565A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 xml:space="preserve">TAK/NIE </w:t>
            </w:r>
          </w:p>
          <w:p w14:paraId="63C52EF7" w14:textId="77777777" w:rsidR="00833B5A" w:rsidRPr="00DA6938" w:rsidRDefault="00833B5A" w:rsidP="004565AD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1EA7B0F2" w14:textId="77777777" w:rsidR="00833B5A" w:rsidRPr="00DA6938" w:rsidRDefault="00833B5A" w:rsidP="004565AD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23BE704" w14:textId="77777777" w:rsidR="00833B5A" w:rsidRPr="00DA6938" w:rsidRDefault="00833B5A" w:rsidP="004565A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60EDFCEF" w14:textId="08703834" w:rsidR="00833B5A" w:rsidRPr="00DA6938" w:rsidRDefault="00833B5A" w:rsidP="004565A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F5726D" w:rsidRPr="00DA6938" w14:paraId="6F837A41" w14:textId="77777777" w:rsidTr="004E0F71">
        <w:trPr>
          <w:trHeight w:val="425"/>
        </w:trPr>
        <w:tc>
          <w:tcPr>
            <w:tcW w:w="1108" w:type="dxa"/>
            <w:vAlign w:val="center"/>
          </w:tcPr>
          <w:p w14:paraId="0AB13E7F" w14:textId="77777777" w:rsidR="00833B5A" w:rsidRPr="00DA6938" w:rsidRDefault="00833B5A" w:rsidP="004565A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lastRenderedPageBreak/>
              <w:t>B.11</w:t>
            </w:r>
          </w:p>
        </w:tc>
        <w:tc>
          <w:tcPr>
            <w:tcW w:w="2898" w:type="dxa"/>
            <w:vAlign w:val="center"/>
          </w:tcPr>
          <w:p w14:paraId="4CB74E0D" w14:textId="77777777" w:rsidR="00833B5A" w:rsidRPr="00DA6938" w:rsidRDefault="00833B5A" w:rsidP="004565A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Kwalifikowalność wydatków</w:t>
            </w:r>
          </w:p>
        </w:tc>
        <w:tc>
          <w:tcPr>
            <w:tcW w:w="7171" w:type="dxa"/>
          </w:tcPr>
          <w:p w14:paraId="2F3A203E" w14:textId="233A8505" w:rsidR="00833B5A" w:rsidRPr="00DA6938" w:rsidRDefault="00833B5A" w:rsidP="004565AD">
            <w:pPr>
              <w:spacing w:before="60" w:after="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W</w:t>
            </w:r>
            <w:r w:rsidR="00A80AFA" w:rsidRPr="00DA693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A6938">
              <w:rPr>
                <w:rFonts w:ascii="Arial" w:hAnsi="Arial" w:cs="Arial"/>
                <w:sz w:val="24"/>
                <w:szCs w:val="24"/>
              </w:rPr>
              <w:t xml:space="preserve">kryterium sprawdzamy, czy wydatki wskazane w projekcie </w:t>
            </w:r>
            <w:r w:rsidR="000D5507">
              <w:rPr>
                <w:rFonts w:ascii="Arial" w:hAnsi="Arial" w:cs="Arial"/>
                <w:sz w:val="24"/>
                <w:szCs w:val="24"/>
              </w:rPr>
              <w:t>grantowym</w:t>
            </w:r>
            <w:r w:rsidR="008C702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8C702F">
              <w:rPr>
                <w:rFonts w:ascii="Arial" w:hAnsi="Arial" w:cs="Arial"/>
                <w:sz w:val="24"/>
                <w:szCs w:val="24"/>
              </w:rPr>
              <w:t>spełniają warunki kwalifikowalności</w:t>
            </w:r>
            <w:r w:rsidRPr="00DA6938">
              <w:rPr>
                <w:rFonts w:ascii="Arial" w:hAnsi="Arial" w:cs="Arial"/>
                <w:sz w:val="24"/>
                <w:szCs w:val="24"/>
              </w:rPr>
              <w:t>, tj.:</w:t>
            </w:r>
          </w:p>
          <w:p w14:paraId="63F3A3FE" w14:textId="77777777" w:rsidR="00833B5A" w:rsidRPr="00DA6938" w:rsidRDefault="00833B5A" w:rsidP="009D0B53">
            <w:pPr>
              <w:numPr>
                <w:ilvl w:val="0"/>
                <w:numId w:val="3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zostały/</w:t>
            </w:r>
            <w:proofErr w:type="spellStart"/>
            <w:r w:rsidRPr="00DA6938">
              <w:rPr>
                <w:rFonts w:ascii="Arial" w:hAnsi="Arial" w:cs="Arial"/>
                <w:sz w:val="24"/>
                <w:szCs w:val="24"/>
              </w:rPr>
              <w:t>ną</w:t>
            </w:r>
            <w:proofErr w:type="spellEnd"/>
            <w:r w:rsidRPr="00DA6938">
              <w:rPr>
                <w:rFonts w:ascii="Arial" w:hAnsi="Arial" w:cs="Arial"/>
                <w:sz w:val="24"/>
                <w:szCs w:val="24"/>
              </w:rPr>
              <w:t xml:space="preserve"> poniesione w okresie kwalifikowalności wydatków określonym w regulaminie wyboru projektów. Przy czym okres kwalifikowalności powinien mieścić się w</w:t>
            </w:r>
            <w:r w:rsidR="00932226" w:rsidRPr="00DA6938">
              <w:rPr>
                <w:rFonts w:ascii="Arial" w:hAnsi="Arial" w:cs="Arial"/>
                <w:sz w:val="24"/>
                <w:szCs w:val="24"/>
              </w:rPr>
              <w:t> </w:t>
            </w:r>
            <w:r w:rsidRPr="00DA6938">
              <w:rPr>
                <w:rFonts w:ascii="Arial" w:hAnsi="Arial" w:cs="Arial"/>
                <w:sz w:val="24"/>
                <w:szCs w:val="24"/>
              </w:rPr>
              <w:t>ramach czasowych określonych  w art. 63 ust. 2 rozporządzenia nr 2021/1060,</w:t>
            </w:r>
          </w:p>
          <w:p w14:paraId="14E72D54" w14:textId="77777777" w:rsidR="00833B5A" w:rsidRPr="00DA6938" w:rsidRDefault="00833B5A" w:rsidP="009D0B53">
            <w:pPr>
              <w:numPr>
                <w:ilvl w:val="0"/>
                <w:numId w:val="3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 xml:space="preserve">są zgodne z zasadami określonymi w Wytycznych </w:t>
            </w:r>
            <w:bookmarkStart w:id="12" w:name="_Hlk126574575"/>
            <w:r w:rsidRPr="00DA6938">
              <w:rPr>
                <w:rFonts w:ascii="Arial" w:hAnsi="Arial" w:cs="Arial"/>
                <w:sz w:val="24"/>
                <w:szCs w:val="24"/>
              </w:rPr>
              <w:t>dotyczących kwalifikowalności wydatków 2021-2027</w:t>
            </w:r>
            <w:bookmarkEnd w:id="12"/>
            <w:r w:rsidRPr="00DA6938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9"/>
            </w:r>
            <w:r w:rsidRPr="00DA6938">
              <w:rPr>
                <w:rFonts w:ascii="Arial" w:hAnsi="Arial" w:cs="Arial"/>
                <w:sz w:val="24"/>
                <w:szCs w:val="24"/>
              </w:rPr>
              <w:t xml:space="preserve"> oraz zapisami dotyczącymi kwalifikowalności wydatków określonymi w regulaminie wyboru projektów,</w:t>
            </w:r>
          </w:p>
          <w:p w14:paraId="03C2B222" w14:textId="534887EF" w:rsidR="00833B5A" w:rsidRPr="00DA6938" w:rsidRDefault="00833B5A" w:rsidP="009D0B53">
            <w:pPr>
              <w:numPr>
                <w:ilvl w:val="0"/>
                <w:numId w:val="3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zostały uwzględnione w budżecie projektu</w:t>
            </w:r>
            <w:r w:rsidR="00441F8A">
              <w:rPr>
                <w:rFonts w:ascii="Arial" w:hAnsi="Arial" w:cs="Arial"/>
                <w:sz w:val="24"/>
                <w:szCs w:val="24"/>
              </w:rPr>
              <w:t xml:space="preserve"> grantowego</w:t>
            </w:r>
            <w:r w:rsidRPr="00DA6938">
              <w:rPr>
                <w:rFonts w:ascii="Arial" w:hAnsi="Arial" w:cs="Arial"/>
                <w:sz w:val="24"/>
                <w:szCs w:val="24"/>
              </w:rPr>
              <w:t xml:space="preserve">, </w:t>
            </w:r>
          </w:p>
          <w:p w14:paraId="5F3861D2" w14:textId="54D4F8EF" w:rsidR="00833B5A" w:rsidRPr="00DA6938" w:rsidRDefault="00833B5A" w:rsidP="009D0B53">
            <w:pPr>
              <w:numPr>
                <w:ilvl w:val="0"/>
                <w:numId w:val="3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są niezbędne do realizacji celów projektu i zostaną poniesione w związku z realizacją projektu</w:t>
            </w:r>
            <w:r w:rsidR="00441F8A">
              <w:rPr>
                <w:rFonts w:ascii="Arial" w:hAnsi="Arial" w:cs="Arial"/>
                <w:sz w:val="24"/>
                <w:szCs w:val="24"/>
              </w:rPr>
              <w:t xml:space="preserve"> grantowego</w:t>
            </w:r>
            <w:r w:rsidRPr="00DA6938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110D9A38" w14:textId="77777777" w:rsidR="00833B5A" w:rsidRPr="00DA6938" w:rsidRDefault="00833B5A" w:rsidP="009D0B53">
            <w:pPr>
              <w:numPr>
                <w:ilvl w:val="0"/>
                <w:numId w:val="3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zostaną dokonane w sposób racjonalny i efektywny z</w:t>
            </w:r>
            <w:r w:rsidR="00932226" w:rsidRPr="00DA6938">
              <w:rPr>
                <w:rFonts w:ascii="Arial" w:hAnsi="Arial" w:cs="Arial"/>
                <w:sz w:val="24"/>
                <w:szCs w:val="24"/>
              </w:rPr>
              <w:t> </w:t>
            </w:r>
            <w:r w:rsidRPr="00DA6938">
              <w:rPr>
                <w:rFonts w:ascii="Arial" w:hAnsi="Arial" w:cs="Arial"/>
                <w:sz w:val="24"/>
                <w:szCs w:val="24"/>
              </w:rPr>
              <w:t>zachowaniem zasad uzyskiwania najlepszych efektów z</w:t>
            </w:r>
            <w:r w:rsidR="00932226" w:rsidRPr="00DA6938">
              <w:rPr>
                <w:rFonts w:ascii="Arial" w:hAnsi="Arial" w:cs="Arial"/>
                <w:sz w:val="24"/>
                <w:szCs w:val="24"/>
              </w:rPr>
              <w:t> </w:t>
            </w:r>
            <w:r w:rsidRPr="00DA6938">
              <w:rPr>
                <w:rFonts w:ascii="Arial" w:hAnsi="Arial" w:cs="Arial"/>
                <w:sz w:val="24"/>
                <w:szCs w:val="24"/>
              </w:rPr>
              <w:t>danych nakładów,</w:t>
            </w:r>
          </w:p>
          <w:p w14:paraId="51E22385" w14:textId="77777777" w:rsidR="00833B5A" w:rsidRPr="00DA6938" w:rsidRDefault="00833B5A" w:rsidP="009D0B53">
            <w:pPr>
              <w:numPr>
                <w:ilvl w:val="0"/>
                <w:numId w:val="3"/>
              </w:numPr>
              <w:spacing w:after="240"/>
              <w:ind w:left="714" w:hanging="357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czy stawkę ryczałtową na koszty pośrednie ustalono prawidłowo (jeśli dotyczy).</w:t>
            </w:r>
          </w:p>
          <w:p w14:paraId="6B79829A" w14:textId="77777777" w:rsidR="00833B5A" w:rsidRPr="00DA6938" w:rsidRDefault="00833B5A" w:rsidP="004565AD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932226" w:rsidRPr="00DA6938">
              <w:rPr>
                <w:rFonts w:ascii="Arial" w:hAnsi="Arial" w:cs="Arial"/>
                <w:sz w:val="24"/>
                <w:szCs w:val="24"/>
              </w:rPr>
              <w:t> </w:t>
            </w:r>
            <w:r w:rsidRPr="00DA6938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248" w:type="dxa"/>
          </w:tcPr>
          <w:p w14:paraId="2F942D41" w14:textId="77777777" w:rsidR="00833B5A" w:rsidRPr="00DA6938" w:rsidRDefault="00833B5A" w:rsidP="004565AD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DA6938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6298F240" w14:textId="77777777" w:rsidR="00833B5A" w:rsidRPr="00DA6938" w:rsidRDefault="00833B5A" w:rsidP="004565AD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09260B6" w14:textId="11311768" w:rsidR="00833B5A" w:rsidRPr="00DA6938" w:rsidRDefault="00833B5A" w:rsidP="004565A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2DC812BC" w14:textId="4639566B" w:rsidR="00833B5A" w:rsidRPr="00907C01" w:rsidRDefault="00833B5A" w:rsidP="004565A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</w:t>
            </w:r>
            <w:r w:rsidRPr="00DA6938">
              <w:rPr>
                <w:rFonts w:ascii="Arial" w:hAnsi="Arial" w:cs="Arial"/>
                <w:color w:val="FF0000"/>
                <w:sz w:val="24"/>
                <w:szCs w:val="24"/>
              </w:rPr>
              <w:t xml:space="preserve"> </w:t>
            </w:r>
            <w:r w:rsidRPr="00DA6938">
              <w:rPr>
                <w:rFonts w:ascii="Arial" w:hAnsi="Arial" w:cs="Arial"/>
                <w:sz w:val="24"/>
                <w:szCs w:val="24"/>
              </w:rPr>
              <w:t>lub poprawienie wniosku.</w:t>
            </w:r>
          </w:p>
        </w:tc>
      </w:tr>
      <w:tr w:rsidR="00F5726D" w:rsidRPr="00DA6938" w14:paraId="3EB703B8" w14:textId="77777777" w:rsidTr="004E0F71">
        <w:trPr>
          <w:trHeight w:val="425"/>
        </w:trPr>
        <w:tc>
          <w:tcPr>
            <w:tcW w:w="1108" w:type="dxa"/>
            <w:vAlign w:val="center"/>
          </w:tcPr>
          <w:p w14:paraId="21F60627" w14:textId="77777777" w:rsidR="00833B5A" w:rsidRPr="00DA6938" w:rsidRDefault="00833B5A" w:rsidP="004565A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lastRenderedPageBreak/>
              <w:t>B.12</w:t>
            </w:r>
          </w:p>
        </w:tc>
        <w:tc>
          <w:tcPr>
            <w:tcW w:w="2898" w:type="dxa"/>
            <w:vAlign w:val="center"/>
          </w:tcPr>
          <w:p w14:paraId="7656C76D" w14:textId="77777777" w:rsidR="00833B5A" w:rsidRPr="00DA6938" w:rsidRDefault="00833B5A" w:rsidP="004565A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Projekt jest zgodny z zasadą równości szans i</w:t>
            </w:r>
          </w:p>
          <w:p w14:paraId="7A2DA8D0" w14:textId="77777777" w:rsidR="00833B5A" w:rsidRPr="00DA6938" w:rsidRDefault="00833B5A" w:rsidP="004565A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niedyskryminacji, w tym dostępności dla osób z niepełnosprawnościami</w:t>
            </w:r>
          </w:p>
        </w:tc>
        <w:tc>
          <w:tcPr>
            <w:tcW w:w="7171" w:type="dxa"/>
          </w:tcPr>
          <w:p w14:paraId="44B23C75" w14:textId="7514C7AC" w:rsidR="00B65A03" w:rsidRPr="00DA6938" w:rsidRDefault="00833B5A" w:rsidP="00EA379F">
            <w:pPr>
              <w:spacing w:before="60" w:after="24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W</w:t>
            </w:r>
            <w:r w:rsidR="00A80AFA" w:rsidRPr="00DA693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A6938">
              <w:rPr>
                <w:rFonts w:ascii="Arial" w:hAnsi="Arial" w:cs="Arial"/>
                <w:sz w:val="24"/>
                <w:szCs w:val="24"/>
              </w:rPr>
              <w:t xml:space="preserve">kryterium sprawdzamy, czy nie występują niezgodności zapisów wniosku o dofinansowanie projektu z zasadą równości szans i niedyskryminacji, określoną w art. 9 </w:t>
            </w:r>
            <w:r w:rsidRPr="00441F8A">
              <w:rPr>
                <w:rFonts w:ascii="Arial" w:hAnsi="Arial" w:cs="Arial"/>
                <w:sz w:val="24"/>
                <w:szCs w:val="24"/>
              </w:rPr>
              <w:t>R</w:t>
            </w:r>
            <w:r w:rsidRPr="00DA6938">
              <w:rPr>
                <w:rFonts w:ascii="Arial" w:hAnsi="Arial" w:cs="Arial"/>
                <w:sz w:val="24"/>
                <w:szCs w:val="24"/>
              </w:rPr>
              <w:t>ozporządzenia 2021/1060 oraz we wniosku o dofinansowanie projektu zadeklarowano dostępność wszystkich produktów projektu (które nie zostały uznane za neutralne) - zgodnie z załącznikiem nr 2 do Wytycznych dotyczących realizacji zasad równościowych w</w:t>
            </w:r>
            <w:r w:rsidR="00932226" w:rsidRPr="00DA6938">
              <w:rPr>
                <w:rFonts w:ascii="Arial" w:hAnsi="Arial" w:cs="Arial"/>
                <w:sz w:val="24"/>
                <w:szCs w:val="24"/>
              </w:rPr>
              <w:t> </w:t>
            </w:r>
            <w:r w:rsidRPr="00DA6938">
              <w:rPr>
                <w:rFonts w:ascii="Arial" w:hAnsi="Arial" w:cs="Arial"/>
                <w:sz w:val="24"/>
                <w:szCs w:val="24"/>
              </w:rPr>
              <w:t>ramach funduszy unijnych na lata 2021-2027.</w:t>
            </w:r>
          </w:p>
          <w:p w14:paraId="04C628F4" w14:textId="77777777" w:rsidR="00833B5A" w:rsidRPr="00DA6938" w:rsidRDefault="00833B5A" w:rsidP="004565AD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634B77">
              <w:rPr>
                <w:rFonts w:ascii="Arial" w:hAnsi="Arial" w:cs="Arial"/>
                <w:sz w:val="24"/>
                <w:szCs w:val="24"/>
              </w:rPr>
              <w:t> </w:t>
            </w:r>
            <w:r w:rsidRPr="00DA6938"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</w:tc>
        <w:tc>
          <w:tcPr>
            <w:tcW w:w="3248" w:type="dxa"/>
          </w:tcPr>
          <w:p w14:paraId="411DC0F4" w14:textId="77777777" w:rsidR="00833B5A" w:rsidRPr="00DA6938" w:rsidRDefault="00833B5A" w:rsidP="004565A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 xml:space="preserve">TAK/NIE </w:t>
            </w:r>
          </w:p>
          <w:p w14:paraId="2D801FD7" w14:textId="77777777" w:rsidR="00833B5A" w:rsidRPr="00DA6938" w:rsidRDefault="00833B5A" w:rsidP="004565AD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275254B9" w14:textId="77777777" w:rsidR="00833B5A" w:rsidRPr="00DA6938" w:rsidRDefault="00833B5A" w:rsidP="004565A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C88F9FA" w14:textId="77777777" w:rsidR="00833B5A" w:rsidRPr="00DA6938" w:rsidRDefault="00833B5A" w:rsidP="004565A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4DEAAB36" w14:textId="77777777" w:rsidR="00833B5A" w:rsidRPr="004565AD" w:rsidRDefault="00833B5A" w:rsidP="004565AD">
            <w:pPr>
              <w:spacing w:after="24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F5726D" w:rsidRPr="00DA6938" w14:paraId="5456E7A8" w14:textId="77777777" w:rsidTr="004E0F71">
        <w:trPr>
          <w:trHeight w:val="425"/>
        </w:trPr>
        <w:tc>
          <w:tcPr>
            <w:tcW w:w="1108" w:type="dxa"/>
            <w:vAlign w:val="center"/>
          </w:tcPr>
          <w:p w14:paraId="0E16802A" w14:textId="77777777" w:rsidR="00833B5A" w:rsidRPr="00DA6938" w:rsidRDefault="00833B5A" w:rsidP="004565A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B.13</w:t>
            </w:r>
          </w:p>
        </w:tc>
        <w:tc>
          <w:tcPr>
            <w:tcW w:w="2898" w:type="dxa"/>
            <w:vAlign w:val="center"/>
          </w:tcPr>
          <w:p w14:paraId="103F8854" w14:textId="77777777" w:rsidR="00833B5A" w:rsidRPr="00DA6938" w:rsidRDefault="00833B5A" w:rsidP="004565A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Projekt jest zgodny z Kartą Praw Podstawowych Unii Europejskiej</w:t>
            </w:r>
          </w:p>
        </w:tc>
        <w:tc>
          <w:tcPr>
            <w:tcW w:w="7171" w:type="dxa"/>
          </w:tcPr>
          <w:p w14:paraId="705DB36A" w14:textId="78925DEB" w:rsidR="00833B5A" w:rsidRPr="009D0B53" w:rsidRDefault="00833B5A" w:rsidP="004565AD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 xml:space="preserve">W kryterium sprawdzamy, czy projekt jest zgodny Kartą Praw Podstawowych Unii Europejskiej z dnia </w:t>
            </w:r>
            <w:r w:rsidR="00D66270">
              <w:rPr>
                <w:rFonts w:ascii="Arial" w:hAnsi="Arial" w:cs="Arial"/>
                <w:sz w:val="24"/>
                <w:szCs w:val="24"/>
              </w:rPr>
              <w:t xml:space="preserve"> 7 czerwca 2016 r.</w:t>
            </w:r>
            <w:r w:rsidRPr="00DA6938">
              <w:rPr>
                <w:rFonts w:ascii="Arial" w:hAnsi="Arial" w:cs="Arial"/>
                <w:sz w:val="24"/>
                <w:szCs w:val="24"/>
              </w:rPr>
              <w:t xml:space="preserve"> (Dz. Urz. UE C </w:t>
            </w:r>
            <w:r w:rsidR="00D66270">
              <w:rPr>
                <w:rFonts w:ascii="Arial" w:hAnsi="Arial" w:cs="Arial"/>
                <w:sz w:val="24"/>
                <w:szCs w:val="24"/>
              </w:rPr>
              <w:t>202</w:t>
            </w:r>
            <w:r w:rsidRPr="00DA6938">
              <w:rPr>
                <w:rFonts w:ascii="Arial" w:hAnsi="Arial" w:cs="Arial"/>
                <w:sz w:val="24"/>
                <w:szCs w:val="24"/>
              </w:rPr>
              <w:t xml:space="preserve"> z </w:t>
            </w:r>
            <w:r w:rsidR="00D66270">
              <w:rPr>
                <w:rFonts w:ascii="Arial" w:hAnsi="Arial" w:cs="Arial"/>
                <w:sz w:val="24"/>
                <w:szCs w:val="24"/>
              </w:rPr>
              <w:t>07.06.2016</w:t>
            </w:r>
            <w:r w:rsidR="00441F8A">
              <w:rPr>
                <w:rFonts w:ascii="Arial" w:hAnsi="Arial" w:cs="Arial"/>
                <w:sz w:val="24"/>
                <w:szCs w:val="24"/>
              </w:rPr>
              <w:t xml:space="preserve"> r.</w:t>
            </w:r>
            <w:r w:rsidR="00D66270">
              <w:rPr>
                <w:rFonts w:ascii="Arial" w:hAnsi="Arial" w:cs="Arial"/>
                <w:sz w:val="24"/>
                <w:szCs w:val="24"/>
              </w:rPr>
              <w:t>, str. 389</w:t>
            </w:r>
            <w:r w:rsidRPr="00DA6938">
              <w:rPr>
                <w:rFonts w:ascii="Arial" w:hAnsi="Arial" w:cs="Arial"/>
                <w:sz w:val="24"/>
                <w:szCs w:val="24"/>
              </w:rPr>
              <w:t>) w zakresie odnoszącym się do sposobu realizacji, zakresu projektu</w:t>
            </w:r>
            <w:r w:rsidR="00441F8A">
              <w:rPr>
                <w:rFonts w:ascii="Arial" w:hAnsi="Arial" w:cs="Arial"/>
                <w:sz w:val="24"/>
                <w:szCs w:val="24"/>
              </w:rPr>
              <w:t xml:space="preserve"> grantowego </w:t>
            </w:r>
            <w:r w:rsidRPr="00DA6938">
              <w:rPr>
                <w:rFonts w:ascii="Arial" w:hAnsi="Arial" w:cs="Arial"/>
                <w:sz w:val="24"/>
                <w:szCs w:val="24"/>
              </w:rPr>
              <w:t>i wnioskodawcy</w:t>
            </w:r>
            <w:r w:rsidRPr="009D0B53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55B8CC7D" w14:textId="581AB04B" w:rsidR="00833B5A" w:rsidRPr="00DA6938" w:rsidRDefault="00833B5A" w:rsidP="00EA379F">
            <w:pPr>
              <w:spacing w:before="60" w:after="240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Zgodność projektu z Kartą praw podstawowych Unii Europejskiej na etapie oceny należy rozumieć jako brak sprzeczności pomiędzy wnioskiem o dofinansowanie projektu a wymogami tego dokumentu lub stwierdzenie, że te wymagania są neutralne wobec zakresu i zawartości projektu</w:t>
            </w:r>
            <w:r w:rsidR="00441F8A">
              <w:rPr>
                <w:rFonts w:ascii="Arial" w:hAnsi="Arial" w:cs="Arial"/>
                <w:sz w:val="24"/>
                <w:szCs w:val="24"/>
              </w:rPr>
              <w:t xml:space="preserve"> grantowego</w:t>
            </w:r>
            <w:r w:rsidRPr="00441F8A">
              <w:rPr>
                <w:rFonts w:ascii="Arial" w:hAnsi="Arial" w:cs="Arial"/>
                <w:sz w:val="24"/>
                <w:szCs w:val="24"/>
              </w:rPr>
              <w:t>.</w:t>
            </w:r>
            <w:r w:rsidRPr="00DA6938">
              <w:rPr>
                <w:rFonts w:ascii="Arial" w:hAnsi="Arial" w:cs="Arial"/>
                <w:sz w:val="24"/>
                <w:szCs w:val="24"/>
              </w:rPr>
              <w:t xml:space="preserve"> Dla wnioskodawców i</w:t>
            </w:r>
            <w:r w:rsidR="00932226" w:rsidRPr="00DA6938">
              <w:rPr>
                <w:rFonts w:ascii="Arial" w:hAnsi="Arial" w:cs="Arial"/>
                <w:sz w:val="24"/>
                <w:szCs w:val="24"/>
              </w:rPr>
              <w:t> </w:t>
            </w:r>
            <w:r w:rsidRPr="00441F8A">
              <w:rPr>
                <w:rFonts w:ascii="Arial" w:hAnsi="Arial" w:cs="Arial"/>
                <w:sz w:val="24"/>
                <w:szCs w:val="24"/>
              </w:rPr>
              <w:t xml:space="preserve">oceniających </w:t>
            </w:r>
            <w:r w:rsidRPr="00DA6938">
              <w:rPr>
                <w:rFonts w:ascii="Arial" w:hAnsi="Arial" w:cs="Arial"/>
                <w:sz w:val="24"/>
                <w:szCs w:val="24"/>
              </w:rPr>
              <w:t xml:space="preserve">mogą być pomocne Wytyczne Komisji Europejskiej dotyczące zapewnienia poszanowania Karty </w:t>
            </w:r>
            <w:r w:rsidRPr="00DA6938">
              <w:rPr>
                <w:rFonts w:ascii="Arial" w:hAnsi="Arial" w:cs="Arial"/>
                <w:sz w:val="24"/>
                <w:szCs w:val="24"/>
              </w:rPr>
              <w:lastRenderedPageBreak/>
              <w:t>praw podstawowych Unii Europejskiej przy wdrażaniu europejskich funduszy strukturalnych i inwestycyjnych, w szczególności załącznik nr III.</w:t>
            </w:r>
          </w:p>
          <w:p w14:paraId="2D89AF4D" w14:textId="77777777" w:rsidR="00833B5A" w:rsidRPr="00DA6938" w:rsidRDefault="00833B5A" w:rsidP="004565AD">
            <w:pPr>
              <w:spacing w:before="60" w:after="60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932226" w:rsidRPr="00DA6938">
              <w:rPr>
                <w:rFonts w:ascii="Arial" w:hAnsi="Arial" w:cs="Arial"/>
                <w:sz w:val="24"/>
                <w:szCs w:val="24"/>
              </w:rPr>
              <w:t> </w:t>
            </w:r>
            <w:r w:rsidRPr="00DA6938"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</w:tc>
        <w:tc>
          <w:tcPr>
            <w:tcW w:w="3248" w:type="dxa"/>
          </w:tcPr>
          <w:p w14:paraId="1616F94A" w14:textId="77777777" w:rsidR="00833B5A" w:rsidRPr="00DA6938" w:rsidRDefault="00833B5A" w:rsidP="004565A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0A6636F8" w14:textId="77777777" w:rsidR="00833B5A" w:rsidRPr="00DA6938" w:rsidRDefault="00833B5A" w:rsidP="004565AD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0E578C95" w14:textId="77777777" w:rsidR="00833B5A" w:rsidRPr="00DA6938" w:rsidRDefault="00833B5A" w:rsidP="004565AD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FB8E45A" w14:textId="77777777" w:rsidR="00833B5A" w:rsidRPr="00DA6938" w:rsidRDefault="00833B5A" w:rsidP="004565A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146DD37C" w14:textId="1DE0CDC8" w:rsidR="00833B5A" w:rsidRPr="00907C01" w:rsidRDefault="00833B5A" w:rsidP="004565A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</w:t>
            </w:r>
            <w:r w:rsidRPr="00DA6938">
              <w:rPr>
                <w:rFonts w:ascii="Arial" w:hAnsi="Arial" w:cs="Arial"/>
                <w:sz w:val="24"/>
                <w:szCs w:val="24"/>
              </w:rPr>
              <w:lastRenderedPageBreak/>
              <w:t>poproszony o uzupełnienie lub poprawienie wniosku.</w:t>
            </w:r>
          </w:p>
        </w:tc>
      </w:tr>
      <w:tr w:rsidR="00F5726D" w:rsidRPr="00DA6938" w14:paraId="132336BE" w14:textId="77777777" w:rsidTr="004E0F71">
        <w:trPr>
          <w:trHeight w:val="425"/>
        </w:trPr>
        <w:tc>
          <w:tcPr>
            <w:tcW w:w="1108" w:type="dxa"/>
            <w:vAlign w:val="center"/>
          </w:tcPr>
          <w:p w14:paraId="2501FDF0" w14:textId="77777777" w:rsidR="00833B5A" w:rsidRPr="00DA6938" w:rsidRDefault="00833B5A" w:rsidP="004565A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lastRenderedPageBreak/>
              <w:t>B.14</w:t>
            </w:r>
          </w:p>
        </w:tc>
        <w:tc>
          <w:tcPr>
            <w:tcW w:w="2898" w:type="dxa"/>
            <w:vAlign w:val="center"/>
          </w:tcPr>
          <w:p w14:paraId="587794DC" w14:textId="3D03C7A1" w:rsidR="00833B5A" w:rsidRPr="00DA6938" w:rsidRDefault="00833B5A" w:rsidP="004565A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Projekt jest zgodny z</w:t>
            </w:r>
            <w:r w:rsidR="00932226" w:rsidRPr="00DA6938">
              <w:rPr>
                <w:rFonts w:ascii="Arial" w:hAnsi="Arial" w:cs="Arial"/>
                <w:sz w:val="24"/>
                <w:szCs w:val="24"/>
              </w:rPr>
              <w:t> </w:t>
            </w:r>
            <w:r w:rsidRPr="00DA6938">
              <w:rPr>
                <w:rFonts w:ascii="Arial" w:hAnsi="Arial" w:cs="Arial"/>
                <w:sz w:val="24"/>
                <w:szCs w:val="24"/>
              </w:rPr>
              <w:t xml:space="preserve">Konwencją o </w:t>
            </w:r>
            <w:r w:rsidR="00D66270">
              <w:rPr>
                <w:rFonts w:ascii="Arial" w:hAnsi="Arial" w:cs="Arial"/>
                <w:sz w:val="24"/>
                <w:szCs w:val="24"/>
              </w:rPr>
              <w:t>p</w:t>
            </w:r>
            <w:r w:rsidRPr="00DA6938">
              <w:rPr>
                <w:rFonts w:ascii="Arial" w:hAnsi="Arial" w:cs="Arial"/>
                <w:sz w:val="24"/>
                <w:szCs w:val="24"/>
              </w:rPr>
              <w:t xml:space="preserve">rawach </w:t>
            </w:r>
            <w:r w:rsidR="00D66270">
              <w:rPr>
                <w:rFonts w:ascii="Arial" w:hAnsi="Arial" w:cs="Arial"/>
                <w:sz w:val="24"/>
                <w:szCs w:val="24"/>
              </w:rPr>
              <w:t>o</w:t>
            </w:r>
            <w:r w:rsidRPr="00DA6938">
              <w:rPr>
                <w:rFonts w:ascii="Arial" w:hAnsi="Arial" w:cs="Arial"/>
                <w:sz w:val="24"/>
                <w:szCs w:val="24"/>
              </w:rPr>
              <w:t xml:space="preserve">sób </w:t>
            </w:r>
            <w:r w:rsidR="00D66270">
              <w:rPr>
                <w:rFonts w:ascii="Arial" w:hAnsi="Arial" w:cs="Arial"/>
                <w:sz w:val="24"/>
                <w:szCs w:val="24"/>
              </w:rPr>
              <w:t>n</w:t>
            </w:r>
            <w:r w:rsidRPr="00DA6938">
              <w:rPr>
                <w:rFonts w:ascii="Arial" w:hAnsi="Arial" w:cs="Arial"/>
                <w:sz w:val="24"/>
                <w:szCs w:val="24"/>
              </w:rPr>
              <w:t>iepełnosprawnych</w:t>
            </w:r>
          </w:p>
        </w:tc>
        <w:tc>
          <w:tcPr>
            <w:tcW w:w="7171" w:type="dxa"/>
          </w:tcPr>
          <w:p w14:paraId="7E96B05B" w14:textId="20F9D602" w:rsidR="00833B5A" w:rsidRPr="00DA6938" w:rsidRDefault="00833B5A" w:rsidP="004565AD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W</w:t>
            </w:r>
            <w:r w:rsidR="004E0F71" w:rsidRPr="00DA693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A6938">
              <w:rPr>
                <w:rFonts w:ascii="Arial" w:hAnsi="Arial" w:cs="Arial"/>
                <w:sz w:val="24"/>
                <w:szCs w:val="24"/>
              </w:rPr>
              <w:t>kryterium sprawdzamy, czy projekt</w:t>
            </w:r>
            <w:r w:rsidR="00441F8A">
              <w:rPr>
                <w:rFonts w:ascii="Arial" w:hAnsi="Arial" w:cs="Arial"/>
                <w:sz w:val="24"/>
                <w:szCs w:val="24"/>
              </w:rPr>
              <w:t xml:space="preserve"> grantowy</w:t>
            </w:r>
            <w:r w:rsidRPr="00DA6938">
              <w:rPr>
                <w:rFonts w:ascii="Arial" w:hAnsi="Arial" w:cs="Arial"/>
                <w:sz w:val="24"/>
                <w:szCs w:val="24"/>
              </w:rPr>
              <w:t xml:space="preserve"> jest zgodny z Konwencją o </w:t>
            </w:r>
            <w:r w:rsidR="00D66270">
              <w:rPr>
                <w:rFonts w:ascii="Arial" w:hAnsi="Arial" w:cs="Arial"/>
                <w:sz w:val="24"/>
                <w:szCs w:val="24"/>
              </w:rPr>
              <w:t>p</w:t>
            </w:r>
            <w:r w:rsidRPr="00DA6938">
              <w:rPr>
                <w:rFonts w:ascii="Arial" w:hAnsi="Arial" w:cs="Arial"/>
                <w:sz w:val="24"/>
                <w:szCs w:val="24"/>
              </w:rPr>
              <w:t xml:space="preserve">rawach </w:t>
            </w:r>
            <w:r w:rsidR="00D66270">
              <w:rPr>
                <w:rFonts w:ascii="Arial" w:hAnsi="Arial" w:cs="Arial"/>
                <w:sz w:val="24"/>
                <w:szCs w:val="24"/>
              </w:rPr>
              <w:t>o</w:t>
            </w:r>
            <w:r w:rsidRPr="00DA6938">
              <w:rPr>
                <w:rFonts w:ascii="Arial" w:hAnsi="Arial" w:cs="Arial"/>
                <w:sz w:val="24"/>
                <w:szCs w:val="24"/>
              </w:rPr>
              <w:t xml:space="preserve">sób </w:t>
            </w:r>
            <w:r w:rsidR="00D66270">
              <w:rPr>
                <w:rFonts w:ascii="Arial" w:hAnsi="Arial" w:cs="Arial"/>
                <w:sz w:val="24"/>
                <w:szCs w:val="24"/>
              </w:rPr>
              <w:t>n</w:t>
            </w:r>
            <w:r w:rsidRPr="00DA6938">
              <w:rPr>
                <w:rFonts w:ascii="Arial" w:hAnsi="Arial" w:cs="Arial"/>
                <w:sz w:val="24"/>
                <w:szCs w:val="24"/>
              </w:rPr>
              <w:t>iepełnosprawnych sporządzoną w</w:t>
            </w:r>
            <w:r w:rsidR="00932226" w:rsidRPr="00DA6938">
              <w:rPr>
                <w:rFonts w:ascii="Arial" w:hAnsi="Arial" w:cs="Arial"/>
                <w:sz w:val="24"/>
                <w:szCs w:val="24"/>
              </w:rPr>
              <w:t> </w:t>
            </w:r>
            <w:r w:rsidRPr="00DA6938">
              <w:rPr>
                <w:rFonts w:ascii="Arial" w:hAnsi="Arial" w:cs="Arial"/>
                <w:sz w:val="24"/>
                <w:szCs w:val="24"/>
              </w:rPr>
              <w:t xml:space="preserve">Nowym Jorku dnia 13 grudnia 2006 r. (Dz. U. z 2012 r. poz. 1169 z </w:t>
            </w:r>
            <w:proofErr w:type="spellStart"/>
            <w:r w:rsidRPr="00DA6938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DA6938">
              <w:rPr>
                <w:rFonts w:ascii="Arial" w:hAnsi="Arial" w:cs="Arial"/>
                <w:sz w:val="24"/>
                <w:szCs w:val="24"/>
              </w:rPr>
              <w:t>. zm.) w zakresie odnoszącym się do sposobu realizacji, zakresu projektu</w:t>
            </w:r>
            <w:r w:rsidR="00441F8A">
              <w:rPr>
                <w:rFonts w:ascii="Arial" w:hAnsi="Arial" w:cs="Arial"/>
                <w:sz w:val="24"/>
                <w:szCs w:val="24"/>
              </w:rPr>
              <w:t xml:space="preserve"> grantowego</w:t>
            </w:r>
            <w:r w:rsidRPr="00DA6938">
              <w:rPr>
                <w:rFonts w:ascii="Arial" w:hAnsi="Arial" w:cs="Arial"/>
                <w:sz w:val="24"/>
                <w:szCs w:val="24"/>
              </w:rPr>
              <w:t xml:space="preserve"> i wnioskodawcy.</w:t>
            </w:r>
          </w:p>
          <w:p w14:paraId="75F89D99" w14:textId="7B53B197" w:rsidR="00833B5A" w:rsidRPr="00DA6938" w:rsidRDefault="00833B5A" w:rsidP="00EA379F">
            <w:pPr>
              <w:spacing w:before="60" w:after="24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Zgodność projektu</w:t>
            </w:r>
            <w:r w:rsidR="00441F8A">
              <w:rPr>
                <w:rFonts w:ascii="Arial" w:hAnsi="Arial" w:cs="Arial"/>
                <w:sz w:val="24"/>
                <w:szCs w:val="24"/>
              </w:rPr>
              <w:t xml:space="preserve"> grantowego</w:t>
            </w:r>
            <w:r w:rsidRPr="00DA6938">
              <w:rPr>
                <w:rFonts w:ascii="Arial" w:hAnsi="Arial" w:cs="Arial"/>
                <w:sz w:val="24"/>
                <w:szCs w:val="24"/>
              </w:rPr>
              <w:t xml:space="preserve"> z Konwencją o </w:t>
            </w:r>
            <w:r w:rsidR="00D66270">
              <w:rPr>
                <w:rFonts w:ascii="Arial" w:hAnsi="Arial" w:cs="Arial"/>
                <w:sz w:val="24"/>
                <w:szCs w:val="24"/>
              </w:rPr>
              <w:t>p</w:t>
            </w:r>
            <w:r w:rsidRPr="00DA6938">
              <w:rPr>
                <w:rFonts w:ascii="Arial" w:hAnsi="Arial" w:cs="Arial"/>
                <w:sz w:val="24"/>
                <w:szCs w:val="24"/>
              </w:rPr>
              <w:t xml:space="preserve">rawach </w:t>
            </w:r>
            <w:r w:rsidR="00D66270">
              <w:rPr>
                <w:rFonts w:ascii="Arial" w:hAnsi="Arial" w:cs="Arial"/>
                <w:sz w:val="24"/>
                <w:szCs w:val="24"/>
              </w:rPr>
              <w:t>o</w:t>
            </w:r>
            <w:r w:rsidRPr="00DA6938">
              <w:rPr>
                <w:rFonts w:ascii="Arial" w:hAnsi="Arial" w:cs="Arial"/>
                <w:sz w:val="24"/>
                <w:szCs w:val="24"/>
              </w:rPr>
              <w:t xml:space="preserve">sób </w:t>
            </w:r>
            <w:r w:rsidR="00D66270">
              <w:rPr>
                <w:rFonts w:ascii="Arial" w:hAnsi="Arial" w:cs="Arial"/>
                <w:sz w:val="24"/>
                <w:szCs w:val="24"/>
              </w:rPr>
              <w:t>n</w:t>
            </w:r>
            <w:r w:rsidRPr="00DA6938">
              <w:rPr>
                <w:rFonts w:ascii="Arial" w:hAnsi="Arial" w:cs="Arial"/>
                <w:sz w:val="24"/>
                <w:szCs w:val="24"/>
              </w:rPr>
              <w:t>iepełnosprawnych na etapie oceny należy rozumieć jako brak sprzeczności pomiędzy wnioskiem o dofinansowanie projektu a</w:t>
            </w:r>
            <w:r w:rsidR="00932226" w:rsidRPr="00DA6938">
              <w:rPr>
                <w:rFonts w:ascii="Arial" w:hAnsi="Arial" w:cs="Arial"/>
                <w:sz w:val="24"/>
                <w:szCs w:val="24"/>
              </w:rPr>
              <w:t> </w:t>
            </w:r>
            <w:r w:rsidRPr="00DA6938">
              <w:rPr>
                <w:rFonts w:ascii="Arial" w:hAnsi="Arial" w:cs="Arial"/>
                <w:sz w:val="24"/>
                <w:szCs w:val="24"/>
              </w:rPr>
              <w:t>wymogami tego dokumentu lub stwierdzenie, że te wymagania są neutralne wobec zakresu i zawartości projektu</w:t>
            </w:r>
            <w:r w:rsidR="00441F8A">
              <w:rPr>
                <w:rFonts w:ascii="Arial" w:hAnsi="Arial" w:cs="Arial"/>
                <w:sz w:val="24"/>
                <w:szCs w:val="24"/>
              </w:rPr>
              <w:t xml:space="preserve"> grantowego</w:t>
            </w:r>
            <w:r w:rsidRPr="00DA6938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5DC2F13D" w14:textId="77777777" w:rsidR="00833B5A" w:rsidRPr="00DA6938" w:rsidRDefault="00833B5A" w:rsidP="004565AD">
            <w:pPr>
              <w:spacing w:before="60" w:after="60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932226" w:rsidRPr="00DA6938">
              <w:rPr>
                <w:rFonts w:ascii="Arial" w:hAnsi="Arial" w:cs="Arial"/>
                <w:sz w:val="24"/>
                <w:szCs w:val="24"/>
              </w:rPr>
              <w:t> </w:t>
            </w:r>
            <w:r w:rsidRPr="00DA6938"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</w:tc>
        <w:tc>
          <w:tcPr>
            <w:tcW w:w="3248" w:type="dxa"/>
          </w:tcPr>
          <w:p w14:paraId="1AAD9857" w14:textId="77777777" w:rsidR="00833B5A" w:rsidRPr="00DA6938" w:rsidRDefault="00833B5A" w:rsidP="004565A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10B9F9A8" w14:textId="77777777" w:rsidR="00833B5A" w:rsidRPr="00DA6938" w:rsidRDefault="00833B5A" w:rsidP="004565A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49AB5069" w14:textId="77777777" w:rsidR="00833B5A" w:rsidRPr="00DA6938" w:rsidRDefault="00833B5A" w:rsidP="004565AD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C38B6B1" w14:textId="77777777" w:rsidR="00833B5A" w:rsidRPr="00DA6938" w:rsidRDefault="00833B5A" w:rsidP="004565A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5334295A" w14:textId="39CAB4EC" w:rsidR="00833B5A" w:rsidRPr="00907C01" w:rsidRDefault="00833B5A" w:rsidP="004565A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F5726D" w:rsidRPr="00DA6938" w14:paraId="7122B4D8" w14:textId="77777777" w:rsidTr="004E0F71">
        <w:trPr>
          <w:trHeight w:val="425"/>
        </w:trPr>
        <w:tc>
          <w:tcPr>
            <w:tcW w:w="1108" w:type="dxa"/>
            <w:vAlign w:val="center"/>
          </w:tcPr>
          <w:p w14:paraId="48F7D0B8" w14:textId="77777777" w:rsidR="00833B5A" w:rsidRPr="00DA6938" w:rsidRDefault="00833B5A" w:rsidP="004565A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B.15</w:t>
            </w:r>
          </w:p>
        </w:tc>
        <w:tc>
          <w:tcPr>
            <w:tcW w:w="2898" w:type="dxa"/>
            <w:vAlign w:val="center"/>
          </w:tcPr>
          <w:p w14:paraId="660EF770" w14:textId="77777777" w:rsidR="00833B5A" w:rsidRPr="00DA6938" w:rsidRDefault="00833B5A" w:rsidP="004565A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Projekt jest zgodny z zasadą równości kobiet i mężczyzn</w:t>
            </w:r>
          </w:p>
        </w:tc>
        <w:tc>
          <w:tcPr>
            <w:tcW w:w="7171" w:type="dxa"/>
          </w:tcPr>
          <w:p w14:paraId="6737604C" w14:textId="0D727092" w:rsidR="00833B5A" w:rsidRPr="00DA6938" w:rsidRDefault="00833B5A" w:rsidP="00EA379F">
            <w:pPr>
              <w:spacing w:before="60" w:after="24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W</w:t>
            </w:r>
            <w:r w:rsidR="00A80AFA" w:rsidRPr="00DA693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A6938">
              <w:rPr>
                <w:rFonts w:ascii="Arial" w:hAnsi="Arial" w:cs="Arial"/>
                <w:sz w:val="24"/>
                <w:szCs w:val="24"/>
              </w:rPr>
              <w:t>kryterium sprawdzamy, czy projekt</w:t>
            </w:r>
            <w:r w:rsidR="00441F8A">
              <w:rPr>
                <w:rFonts w:ascii="Arial" w:hAnsi="Arial" w:cs="Arial"/>
                <w:sz w:val="24"/>
                <w:szCs w:val="24"/>
              </w:rPr>
              <w:t xml:space="preserve"> grantowy</w:t>
            </w:r>
            <w:r w:rsidRPr="00DA6938">
              <w:rPr>
                <w:rFonts w:ascii="Arial" w:hAnsi="Arial" w:cs="Arial"/>
                <w:sz w:val="24"/>
                <w:szCs w:val="24"/>
              </w:rPr>
              <w:t xml:space="preserve"> jest zgodny z zasadą równości kobiet i mężczyzn. Przez zgodność z tą zasadą należy rozumieć, z jednej strony zaplanowanie takich działań w </w:t>
            </w:r>
            <w:r w:rsidRPr="00441F8A">
              <w:rPr>
                <w:rFonts w:ascii="Arial" w:hAnsi="Arial" w:cs="Arial"/>
                <w:sz w:val="24"/>
                <w:szCs w:val="24"/>
              </w:rPr>
              <w:t>projekcie</w:t>
            </w:r>
            <w:ins w:id="13" w:author="Anna Kacprzak" w:date="2025-09-05T11:32:00Z">
              <w:r w:rsidR="00441F8A" w:rsidRPr="00866ED9">
                <w:rPr>
                  <w:rFonts w:ascii="Arial" w:hAnsi="Arial" w:cs="Arial"/>
                  <w:sz w:val="24"/>
                  <w:szCs w:val="24"/>
                </w:rPr>
                <w:t xml:space="preserve"> </w:t>
              </w:r>
            </w:ins>
            <w:r w:rsidR="00441F8A" w:rsidRPr="00866ED9">
              <w:rPr>
                <w:rFonts w:ascii="Arial" w:hAnsi="Arial" w:cs="Arial"/>
                <w:sz w:val="24"/>
                <w:szCs w:val="24"/>
              </w:rPr>
              <w:t>grantowym</w:t>
            </w:r>
            <w:r w:rsidRPr="00441F8A">
              <w:rPr>
                <w:rFonts w:ascii="Arial" w:hAnsi="Arial" w:cs="Arial"/>
                <w:sz w:val="24"/>
                <w:szCs w:val="24"/>
              </w:rPr>
              <w:t>, które</w:t>
            </w:r>
            <w:r w:rsidRPr="00DA6938">
              <w:rPr>
                <w:rFonts w:ascii="Arial" w:hAnsi="Arial" w:cs="Arial"/>
                <w:sz w:val="24"/>
                <w:szCs w:val="24"/>
              </w:rPr>
              <w:t xml:space="preserve"> wpłyną na wyrównywanie szans danej płci będącej w gorszym położeniu (o ile takie nierówności zostały zdiagnozowane w projekcie). Z drugiej strony zaś stworzenie takich mechanizmów, aby na żadnym etapie </w:t>
            </w:r>
            <w:r w:rsidRPr="00DA6938">
              <w:rPr>
                <w:rFonts w:ascii="Arial" w:hAnsi="Arial" w:cs="Arial"/>
                <w:sz w:val="24"/>
                <w:szCs w:val="24"/>
              </w:rPr>
              <w:lastRenderedPageBreak/>
              <w:t xml:space="preserve">wdrażania </w:t>
            </w:r>
            <w:r w:rsidRPr="00866ED9">
              <w:rPr>
                <w:rFonts w:ascii="Arial" w:hAnsi="Arial" w:cs="Arial"/>
                <w:sz w:val="24"/>
                <w:szCs w:val="24"/>
              </w:rPr>
              <w:t>projektu</w:t>
            </w:r>
            <w:r w:rsidR="00866ED9" w:rsidRPr="00866ED9">
              <w:rPr>
                <w:rFonts w:ascii="Arial" w:hAnsi="Arial" w:cs="Arial"/>
                <w:sz w:val="24"/>
                <w:szCs w:val="24"/>
              </w:rPr>
              <w:t xml:space="preserve"> grantowego</w:t>
            </w:r>
            <w:r w:rsidRPr="00866ED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A6938">
              <w:rPr>
                <w:rFonts w:ascii="Arial" w:hAnsi="Arial" w:cs="Arial"/>
                <w:sz w:val="24"/>
                <w:szCs w:val="24"/>
              </w:rPr>
              <w:t>nie dochodziło do dyskryminacji i wykluczenia ze względu na płeć.</w:t>
            </w:r>
          </w:p>
          <w:p w14:paraId="527630EE" w14:textId="77777777" w:rsidR="00833B5A" w:rsidRPr="00DA6938" w:rsidRDefault="00833B5A" w:rsidP="004565AD">
            <w:pPr>
              <w:spacing w:before="60" w:after="60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DF3658" w:rsidRPr="00DA6938">
              <w:rPr>
                <w:rFonts w:ascii="Arial" w:hAnsi="Arial" w:cs="Arial"/>
                <w:sz w:val="24"/>
                <w:szCs w:val="24"/>
              </w:rPr>
              <w:t> </w:t>
            </w:r>
            <w:r w:rsidRPr="00DA6938"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</w:tc>
        <w:tc>
          <w:tcPr>
            <w:tcW w:w="3248" w:type="dxa"/>
          </w:tcPr>
          <w:p w14:paraId="1B3FF4D4" w14:textId="77777777" w:rsidR="00833B5A" w:rsidRPr="00DA6938" w:rsidRDefault="00833B5A" w:rsidP="004565A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7FA01EBC" w14:textId="77777777" w:rsidR="00833B5A" w:rsidRPr="00DA6938" w:rsidRDefault="00833B5A" w:rsidP="004565AD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3CC81B91" w14:textId="77777777" w:rsidR="00833B5A" w:rsidRPr="00DA6938" w:rsidRDefault="00833B5A" w:rsidP="004565AD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3D65A86" w14:textId="77777777" w:rsidR="00833B5A" w:rsidRPr="00DA6938" w:rsidRDefault="00833B5A" w:rsidP="004565A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lastRenderedPageBreak/>
              <w:t xml:space="preserve">Kryterium uznaje się za spełnione, jeżeli odpowiedź będzie pozytywna. </w:t>
            </w:r>
          </w:p>
          <w:p w14:paraId="231B80A3" w14:textId="0CFE0CF6" w:rsidR="00833B5A" w:rsidRPr="00907C01" w:rsidRDefault="00833B5A" w:rsidP="004565A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</w:tbl>
    <w:p w14:paraId="5B80B52F" w14:textId="77777777" w:rsidR="00E549B4" w:rsidRPr="00DA6938" w:rsidRDefault="00E549B4" w:rsidP="004565AD">
      <w:pPr>
        <w:rPr>
          <w:rFonts w:ascii="Arial" w:hAnsi="Arial" w:cs="Arial"/>
          <w:b/>
          <w:sz w:val="24"/>
          <w:szCs w:val="24"/>
        </w:rPr>
      </w:pPr>
    </w:p>
    <w:p w14:paraId="73B3A982" w14:textId="77777777" w:rsidR="007257F1" w:rsidRPr="00DA6938" w:rsidRDefault="002C2CE8" w:rsidP="004565AD">
      <w:pPr>
        <w:pStyle w:val="Nagwek1"/>
        <w:rPr>
          <w:rFonts w:cs="Arial"/>
          <w:sz w:val="24"/>
          <w:szCs w:val="24"/>
        </w:rPr>
      </w:pPr>
      <w:r w:rsidRPr="00DA6938">
        <w:rPr>
          <w:rFonts w:cs="Arial"/>
          <w:sz w:val="24"/>
          <w:szCs w:val="24"/>
        </w:rPr>
        <w:t xml:space="preserve">C. </w:t>
      </w:r>
      <w:r w:rsidR="007257F1" w:rsidRPr="00DA6938">
        <w:rPr>
          <w:rFonts w:cs="Arial"/>
          <w:sz w:val="24"/>
          <w:szCs w:val="24"/>
        </w:rPr>
        <w:t>KRYTERIA MERYTORYCZNE SZCZEGÓŁOWE</w:t>
      </w:r>
      <w:r w:rsidR="00180E10" w:rsidRPr="00DA6938">
        <w:rPr>
          <w:rFonts w:cs="Arial"/>
          <w:sz w:val="24"/>
          <w:szCs w:val="24"/>
        </w:rPr>
        <w:t xml:space="preserve"> </w:t>
      </w:r>
    </w:p>
    <w:tbl>
      <w:tblPr>
        <w:tblW w:w="14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97"/>
        <w:gridCol w:w="3392"/>
        <w:gridCol w:w="6806"/>
        <w:gridCol w:w="3131"/>
      </w:tblGrid>
      <w:tr w:rsidR="002844F4" w:rsidRPr="00DA6938" w14:paraId="3AE41240" w14:textId="77777777" w:rsidTr="000F331E">
        <w:trPr>
          <w:tblHeader/>
        </w:trPr>
        <w:tc>
          <w:tcPr>
            <w:tcW w:w="1097" w:type="dxa"/>
            <w:shd w:val="clear" w:color="auto" w:fill="E7E6E6"/>
            <w:vAlign w:val="center"/>
          </w:tcPr>
          <w:p w14:paraId="4E7ACD79" w14:textId="77777777" w:rsidR="002844F4" w:rsidRPr="00DA6938" w:rsidRDefault="002844F4" w:rsidP="004565AD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A6938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Numer </w:t>
            </w:r>
          </w:p>
        </w:tc>
        <w:tc>
          <w:tcPr>
            <w:tcW w:w="3392" w:type="dxa"/>
            <w:shd w:val="clear" w:color="auto" w:fill="E7E6E6"/>
            <w:vAlign w:val="center"/>
          </w:tcPr>
          <w:p w14:paraId="58296E80" w14:textId="77777777" w:rsidR="002844F4" w:rsidRPr="00DA6938" w:rsidRDefault="002844F4" w:rsidP="004565AD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A6938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6806" w:type="dxa"/>
            <w:shd w:val="clear" w:color="auto" w:fill="E7E6E6"/>
            <w:vAlign w:val="center"/>
          </w:tcPr>
          <w:p w14:paraId="488112A5" w14:textId="77777777" w:rsidR="002844F4" w:rsidRPr="00DA6938" w:rsidRDefault="002844F4" w:rsidP="004565AD">
            <w:pPr>
              <w:spacing w:before="60"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A6938">
              <w:rPr>
                <w:rFonts w:ascii="Arial" w:hAnsi="Arial" w:cs="Arial"/>
                <w:b/>
                <w:bCs/>
                <w:sz w:val="24"/>
                <w:szCs w:val="24"/>
              </w:rPr>
              <w:t>Definicja kryterium</w:t>
            </w:r>
          </w:p>
        </w:tc>
        <w:tc>
          <w:tcPr>
            <w:tcW w:w="3131" w:type="dxa"/>
            <w:shd w:val="clear" w:color="auto" w:fill="E7E6E6"/>
            <w:vAlign w:val="center"/>
          </w:tcPr>
          <w:p w14:paraId="1AB51E3C" w14:textId="77777777" w:rsidR="002844F4" w:rsidRPr="00DA6938" w:rsidRDefault="002844F4" w:rsidP="004565AD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A6938">
              <w:rPr>
                <w:rFonts w:ascii="Arial" w:hAnsi="Arial" w:cs="Arial"/>
                <w:b/>
                <w:bCs/>
                <w:sz w:val="24"/>
                <w:szCs w:val="24"/>
              </w:rPr>
              <w:t>Opis znaczenia kryterium</w:t>
            </w:r>
          </w:p>
          <w:p w14:paraId="3155928E" w14:textId="77777777" w:rsidR="002844F4" w:rsidRPr="00DA6938" w:rsidRDefault="002844F4" w:rsidP="004565AD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A6938">
              <w:rPr>
                <w:rFonts w:ascii="Arial" w:hAnsi="Arial" w:cs="Arial"/>
                <w:b/>
                <w:bCs/>
                <w:sz w:val="24"/>
                <w:szCs w:val="24"/>
              </w:rPr>
              <w:t>(sposób oceny)</w:t>
            </w:r>
          </w:p>
        </w:tc>
      </w:tr>
      <w:tr w:rsidR="00DA4946" w:rsidRPr="00DA6938" w14:paraId="6F2CD725" w14:textId="77777777" w:rsidTr="000F331E">
        <w:trPr>
          <w:ins w:id="14" w:author="Anna Kacprzak" w:date="2025-09-25T12:30:00Z"/>
        </w:trPr>
        <w:tc>
          <w:tcPr>
            <w:tcW w:w="1097" w:type="dxa"/>
            <w:vAlign w:val="center"/>
          </w:tcPr>
          <w:p w14:paraId="1CA9A536" w14:textId="37CD982B" w:rsidR="00DA4946" w:rsidRPr="00DA6938" w:rsidRDefault="00DA4946" w:rsidP="000F331E">
            <w:pPr>
              <w:spacing w:after="0"/>
              <w:rPr>
                <w:ins w:id="15" w:author="Anna Kacprzak" w:date="2025-09-25T12:30:00Z"/>
                <w:rFonts w:ascii="Arial" w:hAnsi="Arial" w:cs="Arial"/>
                <w:sz w:val="24"/>
                <w:szCs w:val="24"/>
              </w:rPr>
            </w:pPr>
            <w:ins w:id="16" w:author="Anna Kacprzak" w:date="2025-09-25T12:30:00Z">
              <w:r>
                <w:rPr>
                  <w:rFonts w:ascii="Arial" w:hAnsi="Arial" w:cs="Arial"/>
                  <w:sz w:val="24"/>
                  <w:szCs w:val="24"/>
                </w:rPr>
                <w:t>C.1</w:t>
              </w:r>
            </w:ins>
          </w:p>
        </w:tc>
        <w:tc>
          <w:tcPr>
            <w:tcW w:w="3392" w:type="dxa"/>
            <w:vAlign w:val="center"/>
          </w:tcPr>
          <w:p w14:paraId="5EBE1815" w14:textId="77777777" w:rsidR="00DA4946" w:rsidRDefault="00DA4946" w:rsidP="00DA4946">
            <w:pPr>
              <w:spacing w:after="0"/>
              <w:rPr>
                <w:ins w:id="17" w:author="Anna Kacprzak" w:date="2025-09-25T12:30:00Z"/>
                <w:rFonts w:ascii="Arial" w:hAnsi="Arial" w:cs="Arial"/>
                <w:sz w:val="24"/>
                <w:szCs w:val="24"/>
              </w:rPr>
            </w:pPr>
            <w:commentRangeStart w:id="18"/>
            <w:ins w:id="19" w:author="Anna Kacprzak" w:date="2025-09-25T12:30:00Z">
              <w:r w:rsidRPr="00790D75">
                <w:rPr>
                  <w:rFonts w:ascii="Arial" w:hAnsi="Arial" w:cs="Arial"/>
                  <w:sz w:val="24"/>
                  <w:szCs w:val="24"/>
                </w:rPr>
                <w:t>Demarkacja z poziomem krajowym</w:t>
              </w:r>
            </w:ins>
          </w:p>
          <w:p w14:paraId="3333D951" w14:textId="3DAEC40E" w:rsidR="00DA4946" w:rsidRPr="00DA4946" w:rsidRDefault="00DA4946" w:rsidP="00DA4946">
            <w:pPr>
              <w:spacing w:after="0"/>
              <w:rPr>
                <w:ins w:id="20" w:author="Anna Kacprzak" w:date="2025-09-25T12:30:00Z"/>
                <w:rFonts w:ascii="Arial" w:hAnsi="Arial" w:cs="Arial"/>
                <w:sz w:val="24"/>
                <w:szCs w:val="24"/>
                <w:lang w:val="x-none"/>
              </w:rPr>
            </w:pPr>
            <w:ins w:id="21" w:author="Anna Kacprzak" w:date="2025-09-25T12:30:00Z">
              <w:r>
                <w:rPr>
                  <w:rFonts w:ascii="Arial" w:hAnsi="Arial" w:cs="Arial"/>
                  <w:sz w:val="24"/>
                  <w:szCs w:val="24"/>
                </w:rPr>
                <w:t xml:space="preserve">(dotyczy przyznania grantu </w:t>
              </w:r>
              <w:r w:rsidRPr="00790D75">
                <w:rPr>
                  <w:rFonts w:ascii="Arial" w:hAnsi="Arial" w:cs="Arial"/>
                  <w:sz w:val="24"/>
                  <w:szCs w:val="24"/>
                </w:rPr>
                <w:t>pod</w:t>
              </w:r>
              <w:r>
                <w:rPr>
                  <w:rFonts w:ascii="Arial" w:hAnsi="Arial" w:cs="Arial"/>
                  <w:sz w:val="24"/>
                  <w:szCs w:val="24"/>
                </w:rPr>
                <w:t>miotom podlegającym/nadzorowanym</w:t>
              </w:r>
              <w:r w:rsidRPr="00790D75">
                <w:rPr>
                  <w:rFonts w:ascii="Arial" w:hAnsi="Arial" w:cs="Arial"/>
                  <w:sz w:val="24"/>
                  <w:szCs w:val="24"/>
                </w:rPr>
                <w:t xml:space="preserve"> przez administrację centralną)</w:t>
              </w:r>
            </w:ins>
            <w:commentRangeEnd w:id="18"/>
            <w:ins w:id="22" w:author="Anna Kacprzak" w:date="2025-09-26T09:49:00Z">
              <w:r w:rsidR="0044032C">
                <w:rPr>
                  <w:rStyle w:val="Odwoaniedokomentarza"/>
                  <w:lang w:val="x-none" w:eastAsia="x-none"/>
                </w:rPr>
                <w:commentReference w:id="18"/>
              </w:r>
            </w:ins>
          </w:p>
        </w:tc>
        <w:tc>
          <w:tcPr>
            <w:tcW w:w="6806" w:type="dxa"/>
          </w:tcPr>
          <w:p w14:paraId="6C57645E" w14:textId="266D3B63" w:rsidR="00DA4946" w:rsidRDefault="00DA4946" w:rsidP="00DA4946">
            <w:pPr>
              <w:spacing w:after="120"/>
              <w:rPr>
                <w:ins w:id="23" w:author="Anna Kacprzak" w:date="2025-09-25T12:31:00Z"/>
                <w:rFonts w:ascii="Arial" w:hAnsi="Arial" w:cs="Arial"/>
                <w:sz w:val="24"/>
                <w:szCs w:val="24"/>
              </w:rPr>
            </w:pPr>
            <w:ins w:id="24" w:author="Anna Kacprzak" w:date="2025-09-25T12:31:00Z">
              <w:r w:rsidRPr="00790D75">
                <w:rPr>
                  <w:rFonts w:ascii="Arial" w:hAnsi="Arial" w:cs="Arial"/>
                  <w:sz w:val="24"/>
                  <w:szCs w:val="24"/>
                </w:rPr>
                <w:t xml:space="preserve">W kryterium sprawdzamy, czy </w:t>
              </w:r>
              <w:r>
                <w:rPr>
                  <w:rFonts w:ascii="Arial" w:hAnsi="Arial" w:cs="Arial"/>
                  <w:sz w:val="24"/>
                  <w:szCs w:val="24"/>
                </w:rPr>
                <w:t xml:space="preserve">na poziomie regionalnym </w:t>
              </w:r>
              <w:r w:rsidRPr="00790D75">
                <w:rPr>
                  <w:rFonts w:ascii="Arial" w:hAnsi="Arial" w:cs="Arial"/>
                  <w:sz w:val="24"/>
                  <w:szCs w:val="24"/>
                </w:rPr>
                <w:t>możli</w:t>
              </w:r>
              <w:r>
                <w:rPr>
                  <w:rFonts w:ascii="Arial" w:hAnsi="Arial" w:cs="Arial"/>
                  <w:sz w:val="24"/>
                  <w:szCs w:val="24"/>
                </w:rPr>
                <w:t xml:space="preserve">we jest przyznanie grantu na realizację </w:t>
              </w:r>
            </w:ins>
            <w:ins w:id="25" w:author="Anna Kacprzak" w:date="2025-09-26T11:31:00Z">
              <w:r w:rsidR="00107DCD">
                <w:rPr>
                  <w:rFonts w:ascii="Arial" w:hAnsi="Arial" w:cs="Arial"/>
                  <w:sz w:val="24"/>
                  <w:szCs w:val="24"/>
                </w:rPr>
                <w:t xml:space="preserve">przedsięwzięcia </w:t>
              </w:r>
            </w:ins>
            <w:ins w:id="26" w:author="Anna Kacprzak" w:date="2025-09-25T12:31:00Z">
              <w:r>
                <w:rPr>
                  <w:rFonts w:ascii="Arial" w:hAnsi="Arial" w:cs="Arial"/>
                  <w:sz w:val="24"/>
                  <w:szCs w:val="24"/>
                </w:rPr>
                <w:t>podmiotom podlegającym/nadzorowanym</w:t>
              </w:r>
              <w:r w:rsidRPr="00790D75">
                <w:rPr>
                  <w:rFonts w:ascii="Arial" w:hAnsi="Arial" w:cs="Arial"/>
                  <w:sz w:val="24"/>
                  <w:szCs w:val="24"/>
                </w:rPr>
                <w:t xml:space="preserve"> przez administrację centralną.</w:t>
              </w:r>
            </w:ins>
          </w:p>
          <w:p w14:paraId="24796EAA" w14:textId="59B31731" w:rsidR="00DA4946" w:rsidRDefault="00DA4946" w:rsidP="00DA4946">
            <w:pPr>
              <w:spacing w:after="120"/>
              <w:rPr>
                <w:ins w:id="27" w:author="Anna Kacprzak" w:date="2025-09-25T12:50:00Z"/>
                <w:rFonts w:ascii="Arial" w:hAnsi="Arial" w:cs="Arial"/>
                <w:sz w:val="24"/>
                <w:szCs w:val="24"/>
              </w:rPr>
            </w:pPr>
            <w:ins w:id="28" w:author="Anna Kacprzak" w:date="2025-09-25T12:31:00Z">
              <w:r>
                <w:rPr>
                  <w:rFonts w:ascii="Arial" w:hAnsi="Arial" w:cs="Arial"/>
                  <w:sz w:val="24"/>
                  <w:szCs w:val="24"/>
                </w:rPr>
                <w:t xml:space="preserve">Przyznanie grantu na realizację projektu </w:t>
              </w:r>
              <w:r w:rsidRPr="00790D75">
                <w:rPr>
                  <w:rFonts w:ascii="Arial" w:hAnsi="Arial" w:cs="Arial"/>
                  <w:sz w:val="24"/>
                  <w:szCs w:val="24"/>
                </w:rPr>
                <w:t>na p</w:t>
              </w:r>
              <w:r>
                <w:rPr>
                  <w:rFonts w:ascii="Arial" w:hAnsi="Arial" w:cs="Arial"/>
                  <w:sz w:val="24"/>
                  <w:szCs w:val="24"/>
                </w:rPr>
                <w:t>oziomie regionalnym</w:t>
              </w:r>
            </w:ins>
            <w:ins w:id="29" w:author="Przemysław Mentkowski" w:date="2025-09-25T13:41:00Z">
              <w:r w:rsidR="0025399D">
                <w:rPr>
                  <w:rFonts w:ascii="Arial" w:hAnsi="Arial" w:cs="Arial"/>
                  <w:sz w:val="24"/>
                  <w:szCs w:val="24"/>
                </w:rPr>
                <w:t xml:space="preserve"> </w:t>
              </w:r>
            </w:ins>
            <w:ins w:id="30" w:author="Przemysław Mentkowski" w:date="2025-09-25T13:42:00Z">
              <w:r w:rsidR="0025399D">
                <w:rPr>
                  <w:rFonts w:ascii="Arial" w:hAnsi="Arial" w:cs="Arial"/>
                  <w:sz w:val="24"/>
                  <w:szCs w:val="24"/>
                </w:rPr>
                <w:t xml:space="preserve">przez </w:t>
              </w:r>
            </w:ins>
            <w:ins w:id="31" w:author="Przemysław Mentkowski" w:date="2025-09-25T13:41:00Z">
              <w:r w:rsidR="0025399D">
                <w:rPr>
                  <w:rFonts w:ascii="Arial" w:hAnsi="Arial" w:cs="Arial"/>
                  <w:sz w:val="24"/>
                  <w:szCs w:val="24"/>
                </w:rPr>
                <w:t>podmiot</w:t>
              </w:r>
            </w:ins>
            <w:ins w:id="32" w:author="Przemysław Mentkowski" w:date="2025-09-25T13:42:00Z">
              <w:r w:rsidR="0025399D">
                <w:rPr>
                  <w:rFonts w:ascii="Arial" w:hAnsi="Arial" w:cs="Arial"/>
                  <w:sz w:val="24"/>
                  <w:szCs w:val="24"/>
                </w:rPr>
                <w:t>y</w:t>
              </w:r>
            </w:ins>
            <w:ins w:id="33" w:author="Przemysław Mentkowski" w:date="2025-09-25T13:41:00Z">
              <w:r w:rsidR="0025399D">
                <w:rPr>
                  <w:rFonts w:ascii="Arial" w:hAnsi="Arial" w:cs="Arial"/>
                  <w:sz w:val="24"/>
                  <w:szCs w:val="24"/>
                </w:rPr>
                <w:t xml:space="preserve"> podlegając</w:t>
              </w:r>
            </w:ins>
            <w:ins w:id="34" w:author="Przemysław Mentkowski" w:date="2025-09-25T13:42:00Z">
              <w:r w:rsidR="0025399D">
                <w:rPr>
                  <w:rFonts w:ascii="Arial" w:hAnsi="Arial" w:cs="Arial"/>
                  <w:sz w:val="24"/>
                  <w:szCs w:val="24"/>
                </w:rPr>
                <w:t>e</w:t>
              </w:r>
            </w:ins>
            <w:ins w:id="35" w:author="Przemysław Mentkowski" w:date="2025-09-25T13:41:00Z">
              <w:r w:rsidR="0025399D">
                <w:rPr>
                  <w:rFonts w:ascii="Arial" w:hAnsi="Arial" w:cs="Arial"/>
                  <w:sz w:val="24"/>
                  <w:szCs w:val="24"/>
                </w:rPr>
                <w:t>/nadzorowan</w:t>
              </w:r>
            </w:ins>
            <w:ins w:id="36" w:author="Przemysław Mentkowski" w:date="2025-09-25T13:42:00Z">
              <w:r w:rsidR="0025399D">
                <w:rPr>
                  <w:rFonts w:ascii="Arial" w:hAnsi="Arial" w:cs="Arial"/>
                  <w:sz w:val="24"/>
                  <w:szCs w:val="24"/>
                </w:rPr>
                <w:t>e</w:t>
              </w:r>
            </w:ins>
            <w:ins w:id="37" w:author="Przemysław Mentkowski" w:date="2025-09-25T13:41:00Z">
              <w:r w:rsidR="0025399D" w:rsidRPr="00790D75">
                <w:rPr>
                  <w:rFonts w:ascii="Arial" w:hAnsi="Arial" w:cs="Arial"/>
                  <w:sz w:val="24"/>
                  <w:szCs w:val="24"/>
                </w:rPr>
                <w:t xml:space="preserve"> przez administrację centralną</w:t>
              </w:r>
            </w:ins>
            <w:ins w:id="38" w:author="Anna Kacprzak" w:date="2025-09-25T12:31:00Z">
              <w:r>
                <w:rPr>
                  <w:rFonts w:ascii="Arial" w:hAnsi="Arial" w:cs="Arial"/>
                  <w:sz w:val="24"/>
                  <w:szCs w:val="24"/>
                </w:rPr>
                <w:t xml:space="preserve"> jest możliwe pod warunkiem, że </w:t>
              </w:r>
            </w:ins>
            <w:ins w:id="39" w:author="Anna Kacprzak" w:date="2025-09-26T11:32:00Z">
              <w:r w:rsidR="00107DCD">
                <w:rPr>
                  <w:rFonts w:ascii="Arial" w:hAnsi="Arial" w:cs="Arial"/>
                  <w:sz w:val="24"/>
                  <w:szCs w:val="24"/>
                </w:rPr>
                <w:t>przedsięwzięcie objęte grantem</w:t>
              </w:r>
            </w:ins>
            <w:ins w:id="40" w:author="Anna Kacprzak" w:date="2025-09-25T12:32:00Z">
              <w:r>
                <w:rPr>
                  <w:rFonts w:ascii="Arial" w:hAnsi="Arial" w:cs="Arial"/>
                  <w:sz w:val="24"/>
                  <w:szCs w:val="24"/>
                </w:rPr>
                <w:t xml:space="preserve"> </w:t>
              </w:r>
            </w:ins>
            <w:ins w:id="41" w:author="Anna Kacprzak" w:date="2025-09-25T12:31:00Z">
              <w:r>
                <w:rPr>
                  <w:rFonts w:ascii="Arial" w:hAnsi="Arial" w:cs="Arial"/>
                  <w:sz w:val="24"/>
                  <w:szCs w:val="24"/>
                </w:rPr>
                <w:t>nie</w:t>
              </w:r>
            </w:ins>
            <w:ins w:id="42" w:author="Anna Kacprzak" w:date="2025-09-25T12:32:00Z">
              <w:r>
                <w:rPr>
                  <w:rFonts w:ascii="Arial" w:hAnsi="Arial" w:cs="Arial"/>
                  <w:sz w:val="24"/>
                  <w:szCs w:val="24"/>
                </w:rPr>
                <w:t xml:space="preserve"> jest wpi</w:t>
              </w:r>
            </w:ins>
            <w:ins w:id="43" w:author="Anna Kacprzak" w:date="2025-09-25T12:33:00Z">
              <w:r>
                <w:rPr>
                  <w:rFonts w:ascii="Arial" w:hAnsi="Arial" w:cs="Arial"/>
                  <w:sz w:val="24"/>
                  <w:szCs w:val="24"/>
                </w:rPr>
                <w:t>san</w:t>
              </w:r>
            </w:ins>
            <w:ins w:id="44" w:author="Anna Kacprzak" w:date="2025-09-26T11:35:00Z">
              <w:r w:rsidR="00107DCD">
                <w:rPr>
                  <w:rFonts w:ascii="Arial" w:hAnsi="Arial" w:cs="Arial"/>
                  <w:sz w:val="24"/>
                  <w:szCs w:val="24"/>
                </w:rPr>
                <w:t>e</w:t>
              </w:r>
            </w:ins>
            <w:ins w:id="45" w:author="Anna Kacprzak" w:date="2025-09-25T12:33:00Z">
              <w:r>
                <w:rPr>
                  <w:rFonts w:ascii="Arial" w:hAnsi="Arial" w:cs="Arial"/>
                  <w:sz w:val="24"/>
                  <w:szCs w:val="24"/>
                </w:rPr>
                <w:t xml:space="preserve"> na listę</w:t>
              </w:r>
            </w:ins>
            <w:ins w:id="46" w:author="Anna Kacprzak" w:date="2025-09-25T12:34:00Z">
              <w:r w:rsidRPr="00DA4946">
                <w:rPr>
                  <w:rFonts w:ascii="Ubuntu Medium" w:hAnsi="Ubuntu Medium"/>
                  <w:b/>
                  <w:bCs/>
                  <w:color w:val="FFFFFF"/>
                  <w:kern w:val="36"/>
                  <w:sz w:val="53"/>
                  <w:szCs w:val="53"/>
                  <w:lang w:eastAsia="pl-PL"/>
                </w:rPr>
                <w:t xml:space="preserve"> </w:t>
              </w:r>
            </w:ins>
            <w:ins w:id="47" w:author="Anna Kacprzak" w:date="2025-09-25T12:47:00Z">
              <w:r w:rsidR="00D978E0" w:rsidRPr="00D978E0">
                <w:rPr>
                  <w:rFonts w:ascii="Arial" w:hAnsi="Arial" w:cs="Arial"/>
                  <w:sz w:val="24"/>
                  <w:szCs w:val="24"/>
                </w:rPr>
                <w:t>„</w:t>
              </w:r>
            </w:ins>
            <w:ins w:id="48" w:author="Anna Kacprzak" w:date="2025-09-25T12:34:00Z">
              <w:r w:rsidRPr="00DA4946">
                <w:rPr>
                  <w:rFonts w:ascii="Arial" w:hAnsi="Arial" w:cs="Arial"/>
                  <w:sz w:val="24"/>
                  <w:szCs w:val="24"/>
                </w:rPr>
                <w:t xml:space="preserve">Wykaz projektów zidentyfikowanych </w:t>
              </w:r>
            </w:ins>
            <w:ins w:id="49" w:author="Przemysław Mentkowski" w:date="2025-09-30T10:31:00Z" w16du:dateUtc="2025-09-30T08:31:00Z">
              <w:r w:rsidR="00CF4E41">
                <w:rPr>
                  <w:rFonts w:ascii="Arial" w:hAnsi="Arial" w:cs="Arial"/>
                  <w:sz w:val="24"/>
                  <w:szCs w:val="24"/>
                </w:rPr>
                <w:t>dla</w:t>
              </w:r>
            </w:ins>
            <w:ins w:id="50" w:author="Anna Kacprzak" w:date="2025-09-25T12:34:00Z">
              <w:r w:rsidRPr="00DA4946">
                <w:rPr>
                  <w:rFonts w:ascii="Arial" w:hAnsi="Arial" w:cs="Arial"/>
                  <w:sz w:val="24"/>
                  <w:szCs w:val="24"/>
                </w:rPr>
                <w:t xml:space="preserve"> programu Fundusze Europejskie na Infrastrukturę, Klimat, Środowisko</w:t>
              </w:r>
            </w:ins>
            <w:ins w:id="51" w:author="Anna Kacprzak" w:date="2025-09-25T12:47:00Z">
              <w:r w:rsidR="00D978E0">
                <w:rPr>
                  <w:rFonts w:ascii="Arial" w:hAnsi="Arial" w:cs="Arial"/>
                  <w:sz w:val="24"/>
                  <w:szCs w:val="24"/>
                </w:rPr>
                <w:t>”</w:t>
              </w:r>
            </w:ins>
            <w:ins w:id="52" w:author="Anna Kacprzak" w:date="2025-09-25T12:37:00Z">
              <w:r>
                <w:rPr>
                  <w:rStyle w:val="Odwoanieprzypisudolnego"/>
                  <w:rFonts w:ascii="Arial" w:hAnsi="Arial" w:cs="Arial"/>
                  <w:sz w:val="24"/>
                  <w:szCs w:val="24"/>
                </w:rPr>
                <w:footnoteReference w:id="10"/>
              </w:r>
            </w:ins>
            <w:ins w:id="63" w:author="Anna Kacprzak" w:date="2025-09-25T12:38:00Z">
              <w:r>
                <w:rPr>
                  <w:rFonts w:ascii="Arial" w:hAnsi="Arial" w:cs="Arial"/>
                  <w:sz w:val="24"/>
                  <w:szCs w:val="24"/>
                </w:rPr>
                <w:t xml:space="preserve"> </w:t>
              </w:r>
            </w:ins>
            <w:ins w:id="64" w:author="Przemysław Mentkowski" w:date="2025-09-25T13:42:00Z">
              <w:r w:rsidR="00710A83">
                <w:rPr>
                  <w:rFonts w:ascii="Arial" w:hAnsi="Arial" w:cs="Arial"/>
                  <w:sz w:val="24"/>
                  <w:szCs w:val="24"/>
                </w:rPr>
                <w:t>o</w:t>
              </w:r>
            </w:ins>
            <w:ins w:id="65" w:author="Przemysław Mentkowski" w:date="2025-09-25T13:43:00Z">
              <w:r w:rsidR="00710A83">
                <w:rPr>
                  <w:rFonts w:ascii="Arial" w:hAnsi="Arial" w:cs="Arial"/>
                  <w:sz w:val="24"/>
                  <w:szCs w:val="24"/>
                </w:rPr>
                <w:t xml:space="preserve">bowiązującą </w:t>
              </w:r>
            </w:ins>
            <w:ins w:id="66" w:author="Anna Kacprzak" w:date="2025-09-25T12:33:00Z">
              <w:r>
                <w:rPr>
                  <w:rFonts w:ascii="Arial" w:hAnsi="Arial" w:cs="Arial"/>
                  <w:sz w:val="24"/>
                  <w:szCs w:val="24"/>
                </w:rPr>
                <w:t>na dzień złożenia wniosku o</w:t>
              </w:r>
            </w:ins>
            <w:ins w:id="67" w:author="Anna Kacprzak" w:date="2025-09-25T12:38:00Z">
              <w:r>
                <w:rPr>
                  <w:rFonts w:ascii="Arial" w:hAnsi="Arial" w:cs="Arial"/>
                  <w:sz w:val="24"/>
                  <w:szCs w:val="24"/>
                </w:rPr>
                <w:t xml:space="preserve"> przyznanie grantu przez </w:t>
              </w:r>
              <w:proofErr w:type="spellStart"/>
              <w:r>
                <w:rPr>
                  <w:rFonts w:ascii="Arial" w:hAnsi="Arial" w:cs="Arial"/>
                  <w:sz w:val="24"/>
                  <w:szCs w:val="24"/>
                </w:rPr>
                <w:t>grantobiorc</w:t>
              </w:r>
            </w:ins>
            <w:ins w:id="68" w:author="Przemysław Mentkowski" w:date="2025-09-25T13:43:00Z">
              <w:r w:rsidR="00CA0C61">
                <w:rPr>
                  <w:rFonts w:ascii="Arial" w:hAnsi="Arial" w:cs="Arial"/>
                  <w:sz w:val="24"/>
                  <w:szCs w:val="24"/>
                </w:rPr>
                <w:t>ę</w:t>
              </w:r>
            </w:ins>
            <w:proofErr w:type="spellEnd"/>
            <w:ins w:id="69" w:author="Anna Kacprzak" w:date="2025-09-25T12:38:00Z">
              <w:r>
                <w:rPr>
                  <w:rFonts w:ascii="Arial" w:hAnsi="Arial" w:cs="Arial"/>
                  <w:sz w:val="24"/>
                  <w:szCs w:val="24"/>
                </w:rPr>
                <w:t xml:space="preserve">. </w:t>
              </w:r>
            </w:ins>
          </w:p>
          <w:p w14:paraId="6B35788E" w14:textId="1F34BCFA" w:rsidR="007A6535" w:rsidRDefault="007A6535" w:rsidP="007A6535">
            <w:pPr>
              <w:spacing w:after="240"/>
              <w:rPr>
                <w:ins w:id="70" w:author="Anna Kacprzak" w:date="2025-09-25T12:51:00Z"/>
                <w:rFonts w:ascii="Arial" w:hAnsi="Arial" w:cs="Arial"/>
                <w:sz w:val="24"/>
                <w:szCs w:val="24"/>
              </w:rPr>
            </w:pPr>
            <w:ins w:id="71" w:author="Anna Kacprzak" w:date="2025-09-25T12:50:00Z">
              <w:r>
                <w:rPr>
                  <w:rFonts w:ascii="Arial" w:hAnsi="Arial" w:cs="Arial"/>
                  <w:sz w:val="24"/>
                  <w:szCs w:val="24"/>
                </w:rPr>
                <w:lastRenderedPageBreak/>
                <w:t xml:space="preserve">Umieszczenie </w:t>
              </w:r>
            </w:ins>
            <w:ins w:id="72" w:author="Anna Kacprzak" w:date="2025-09-26T11:32:00Z">
              <w:r w:rsidR="00107DCD">
                <w:rPr>
                  <w:rFonts w:ascii="Arial" w:hAnsi="Arial" w:cs="Arial"/>
                  <w:sz w:val="24"/>
                  <w:szCs w:val="24"/>
                </w:rPr>
                <w:t>przedsięwzięcia objętego gr</w:t>
              </w:r>
            </w:ins>
            <w:ins w:id="73" w:author="Anna Kacprzak" w:date="2025-09-26T11:33:00Z">
              <w:r w:rsidR="00107DCD">
                <w:rPr>
                  <w:rFonts w:ascii="Arial" w:hAnsi="Arial" w:cs="Arial"/>
                  <w:sz w:val="24"/>
                  <w:szCs w:val="24"/>
                </w:rPr>
                <w:t>antem</w:t>
              </w:r>
            </w:ins>
            <w:ins w:id="74" w:author="Anna Kacprzak" w:date="2025-09-25T12:50:00Z">
              <w:r>
                <w:rPr>
                  <w:rFonts w:ascii="Arial" w:hAnsi="Arial" w:cs="Arial"/>
                  <w:sz w:val="24"/>
                  <w:szCs w:val="24"/>
                </w:rPr>
                <w:t xml:space="preserve"> na liście „</w:t>
              </w:r>
              <w:r w:rsidRPr="00DA4946">
                <w:rPr>
                  <w:rFonts w:ascii="Arial" w:hAnsi="Arial" w:cs="Arial"/>
                  <w:sz w:val="24"/>
                  <w:szCs w:val="24"/>
                </w:rPr>
                <w:t>Wykaz projektów zidentyfikowanych do programu Fundusze Europejskie na Infrastrukturę, Klimat, Środowisko</w:t>
              </w:r>
              <w:r>
                <w:rPr>
                  <w:rFonts w:ascii="Arial" w:hAnsi="Arial" w:cs="Arial"/>
                  <w:sz w:val="24"/>
                  <w:szCs w:val="24"/>
                </w:rPr>
                <w:t>” skutkuje niemożnością przyznania grantu podmiotom podlegającym/nadzorowanym przez administrację centralną.</w:t>
              </w:r>
            </w:ins>
          </w:p>
          <w:p w14:paraId="0A8867CF" w14:textId="445A92F8" w:rsidR="007A6535" w:rsidRDefault="00DA4946" w:rsidP="007A6535">
            <w:pPr>
              <w:spacing w:after="240"/>
              <w:rPr>
                <w:ins w:id="75" w:author="Anna Kacprzak" w:date="2025-09-25T12:52:00Z"/>
                <w:rFonts w:ascii="Arial" w:hAnsi="Arial" w:cs="Arial"/>
                <w:sz w:val="24"/>
                <w:szCs w:val="24"/>
              </w:rPr>
            </w:pPr>
            <w:ins w:id="76" w:author="Anna Kacprzak" w:date="2025-09-25T12:35:00Z">
              <w:r w:rsidRPr="006B4BBC">
                <w:rPr>
                  <w:rFonts w:ascii="Arial" w:hAnsi="Arial" w:cs="Arial"/>
                  <w:sz w:val="24"/>
                  <w:szCs w:val="24"/>
                </w:rPr>
                <w:t>W</w:t>
              </w:r>
            </w:ins>
            <w:ins w:id="77" w:author="Anna Kacprzak" w:date="2025-09-25T12:36:00Z">
              <w:r w:rsidRPr="006B4BBC">
                <w:rPr>
                  <w:rFonts w:ascii="Arial" w:hAnsi="Arial" w:cs="Arial"/>
                  <w:sz w:val="24"/>
                  <w:szCs w:val="24"/>
                </w:rPr>
                <w:t xml:space="preserve"> celu spełnienia kryterium Wnioskodawca oświad</w:t>
              </w:r>
            </w:ins>
            <w:ins w:id="78" w:author="Anna Kacprzak" w:date="2025-09-25T12:38:00Z">
              <w:r w:rsidRPr="006B4BBC">
                <w:rPr>
                  <w:rFonts w:ascii="Arial" w:hAnsi="Arial" w:cs="Arial"/>
                  <w:sz w:val="24"/>
                  <w:szCs w:val="24"/>
                </w:rPr>
                <w:t>czy, że</w:t>
              </w:r>
            </w:ins>
            <w:ins w:id="79" w:author="Anna Kacprzak" w:date="2025-09-25T12:39:00Z">
              <w:r w:rsidRPr="006B4BBC">
                <w:rPr>
                  <w:rFonts w:ascii="Arial" w:hAnsi="Arial" w:cs="Arial"/>
                  <w:sz w:val="24"/>
                  <w:szCs w:val="24"/>
                </w:rPr>
                <w:t xml:space="preserve"> w przypadku planowanego przyznania grantu podmiotowi podlegającemu/</w:t>
              </w:r>
              <w:r w:rsidRPr="0036059D">
                <w:rPr>
                  <w:rFonts w:ascii="Arial" w:hAnsi="Arial" w:cs="Arial"/>
                  <w:sz w:val="24"/>
                  <w:szCs w:val="24"/>
                </w:rPr>
                <w:t>nadzorowanemu przez a</w:t>
              </w:r>
            </w:ins>
            <w:ins w:id="80" w:author="Anna Kacprzak" w:date="2025-09-25T12:40:00Z">
              <w:r w:rsidRPr="0036059D">
                <w:rPr>
                  <w:rFonts w:ascii="Arial" w:hAnsi="Arial" w:cs="Arial"/>
                  <w:sz w:val="24"/>
                  <w:szCs w:val="24"/>
                </w:rPr>
                <w:t>d</w:t>
              </w:r>
            </w:ins>
            <w:ins w:id="81" w:author="Anna Kacprzak" w:date="2025-09-25T12:39:00Z">
              <w:r w:rsidRPr="0036059D">
                <w:rPr>
                  <w:rFonts w:ascii="Arial" w:hAnsi="Arial" w:cs="Arial"/>
                  <w:sz w:val="24"/>
                  <w:szCs w:val="24"/>
                </w:rPr>
                <w:t xml:space="preserve">ministrację </w:t>
              </w:r>
            </w:ins>
            <w:ins w:id="82" w:author="Anna Kacprzak" w:date="2025-09-25T12:40:00Z">
              <w:r w:rsidRPr="0036059D">
                <w:rPr>
                  <w:rFonts w:ascii="Arial" w:hAnsi="Arial" w:cs="Arial"/>
                  <w:sz w:val="24"/>
                  <w:szCs w:val="24"/>
                </w:rPr>
                <w:t xml:space="preserve">centralną </w:t>
              </w:r>
            </w:ins>
            <w:ins w:id="83" w:author="Anna Kacprzak" w:date="2025-09-25T12:45:00Z">
              <w:r w:rsidR="00D978E0" w:rsidRPr="0036059D">
                <w:rPr>
                  <w:rFonts w:ascii="Arial" w:hAnsi="Arial" w:cs="Arial"/>
                  <w:sz w:val="24"/>
                  <w:szCs w:val="24"/>
                </w:rPr>
                <w:t>przeprowadzi weryfikację</w:t>
              </w:r>
            </w:ins>
            <w:ins w:id="84" w:author="Anna Kacprzak" w:date="2025-09-25T12:40:00Z">
              <w:r w:rsidR="006F7D26" w:rsidRPr="0036059D">
                <w:rPr>
                  <w:rFonts w:ascii="Arial" w:hAnsi="Arial" w:cs="Arial"/>
                  <w:sz w:val="24"/>
                  <w:szCs w:val="24"/>
                </w:rPr>
                <w:t xml:space="preserve">, czy </w:t>
              </w:r>
            </w:ins>
            <w:ins w:id="85" w:author="Anna Kacprzak" w:date="2025-09-26T11:33:00Z">
              <w:r w:rsidR="00107DCD">
                <w:rPr>
                  <w:rFonts w:ascii="Arial" w:hAnsi="Arial" w:cs="Arial"/>
                  <w:sz w:val="24"/>
                  <w:szCs w:val="24"/>
                </w:rPr>
                <w:t xml:space="preserve">przedsięwzięcie objęte grantem </w:t>
              </w:r>
            </w:ins>
            <w:ins w:id="86" w:author="Anna Kacprzak" w:date="2025-09-25T12:41:00Z">
              <w:r w:rsidR="006F7D26" w:rsidRPr="0036059D">
                <w:rPr>
                  <w:rFonts w:ascii="Arial" w:hAnsi="Arial" w:cs="Arial"/>
                  <w:sz w:val="24"/>
                  <w:szCs w:val="24"/>
                </w:rPr>
                <w:t>nie jest wpisan</w:t>
              </w:r>
            </w:ins>
            <w:ins w:id="87" w:author="Anna Kacprzak" w:date="2025-09-26T11:33:00Z">
              <w:r w:rsidR="00107DCD">
                <w:rPr>
                  <w:rFonts w:ascii="Arial" w:hAnsi="Arial" w:cs="Arial"/>
                  <w:sz w:val="24"/>
                  <w:szCs w:val="24"/>
                </w:rPr>
                <w:t>e</w:t>
              </w:r>
            </w:ins>
            <w:ins w:id="88" w:author="Anna Kacprzak" w:date="2025-09-25T12:41:00Z">
              <w:r w:rsidR="006F7D26" w:rsidRPr="0036059D">
                <w:rPr>
                  <w:rFonts w:ascii="Arial" w:hAnsi="Arial" w:cs="Arial"/>
                  <w:sz w:val="24"/>
                  <w:szCs w:val="24"/>
                </w:rPr>
                <w:t xml:space="preserve"> na </w:t>
              </w:r>
            </w:ins>
            <w:ins w:id="89" w:author="Anna Kacprzak" w:date="2025-09-25T12:46:00Z">
              <w:r w:rsidR="00D978E0" w:rsidRPr="0036059D">
                <w:rPr>
                  <w:rFonts w:ascii="Arial" w:hAnsi="Arial" w:cs="Arial"/>
                  <w:sz w:val="24"/>
                  <w:szCs w:val="24"/>
                </w:rPr>
                <w:t>wskazan</w:t>
              </w:r>
            </w:ins>
            <w:ins w:id="90" w:author="Anna Kacprzak" w:date="2025-09-25T12:47:00Z">
              <w:r w:rsidR="00D978E0" w:rsidRPr="0036059D">
                <w:rPr>
                  <w:rFonts w:ascii="Arial" w:hAnsi="Arial" w:cs="Arial"/>
                  <w:sz w:val="24"/>
                  <w:szCs w:val="24"/>
                </w:rPr>
                <w:t>ą</w:t>
              </w:r>
            </w:ins>
            <w:ins w:id="91" w:author="Anna Kacprzak" w:date="2025-09-25T12:41:00Z">
              <w:r w:rsidR="006F7D26" w:rsidRPr="0036059D">
                <w:rPr>
                  <w:rFonts w:ascii="Arial" w:hAnsi="Arial" w:cs="Arial"/>
                  <w:sz w:val="24"/>
                  <w:szCs w:val="24"/>
                </w:rPr>
                <w:t xml:space="preserve"> li</w:t>
              </w:r>
            </w:ins>
            <w:ins w:id="92" w:author="Anna Kacprzak" w:date="2025-09-25T12:47:00Z">
              <w:r w:rsidR="00D978E0" w:rsidRPr="0036059D">
                <w:rPr>
                  <w:rFonts w:ascii="Arial" w:hAnsi="Arial" w:cs="Arial"/>
                  <w:sz w:val="24"/>
                  <w:szCs w:val="24"/>
                </w:rPr>
                <w:t>st</w:t>
              </w:r>
            </w:ins>
            <w:ins w:id="93" w:author="Anna Kacprzak" w:date="2025-09-25T12:48:00Z">
              <w:r w:rsidR="00D978E0" w:rsidRPr="0036059D">
                <w:rPr>
                  <w:rFonts w:ascii="Arial" w:hAnsi="Arial" w:cs="Arial"/>
                  <w:sz w:val="24"/>
                  <w:szCs w:val="24"/>
                </w:rPr>
                <w:t>ę</w:t>
              </w:r>
            </w:ins>
            <w:ins w:id="94" w:author="Anna Kacprzak" w:date="2025-09-25T12:53:00Z">
              <w:r w:rsidR="007A6535" w:rsidRPr="0036059D">
                <w:rPr>
                  <w:rStyle w:val="Odwoanieprzypisudolnego"/>
                  <w:rFonts w:ascii="Arial" w:hAnsi="Arial" w:cs="Arial"/>
                  <w:sz w:val="24"/>
                  <w:szCs w:val="24"/>
                </w:rPr>
                <w:footnoteReference w:id="11"/>
              </w:r>
            </w:ins>
            <w:ins w:id="95" w:author="Przemysław Mentkowski" w:date="2025-09-25T14:07:00Z">
              <w:r w:rsidR="0036059D" w:rsidRPr="0036059D">
                <w:rPr>
                  <w:rFonts w:ascii="Arial" w:hAnsi="Arial" w:cs="Arial"/>
                  <w:sz w:val="24"/>
                  <w:szCs w:val="24"/>
                </w:rPr>
                <w:t xml:space="preserve"> oraz oświadczy</w:t>
              </w:r>
            </w:ins>
            <w:ins w:id="96" w:author="Anna Kacprzak" w:date="2025-09-25T12:52:00Z">
              <w:r w:rsidR="007A6535" w:rsidRPr="006B4BBC">
                <w:rPr>
                  <w:rFonts w:ascii="Arial" w:hAnsi="Arial" w:cs="Arial"/>
                  <w:sz w:val="24"/>
                  <w:szCs w:val="24"/>
                </w:rPr>
                <w:t xml:space="preserve">, że nie udzieli grantu na </w:t>
              </w:r>
            </w:ins>
            <w:ins w:id="97" w:author="Anna Kacprzak" w:date="2025-09-26T11:34:00Z">
              <w:r w:rsidR="00107DCD">
                <w:rPr>
                  <w:rFonts w:ascii="Arial" w:hAnsi="Arial" w:cs="Arial"/>
                  <w:sz w:val="24"/>
                  <w:szCs w:val="24"/>
                </w:rPr>
                <w:t>przedsięwzięcia</w:t>
              </w:r>
            </w:ins>
            <w:ins w:id="98" w:author="Anna Kacprzak" w:date="2025-09-25T12:52:00Z">
              <w:r w:rsidR="007A6535" w:rsidRPr="006B4BBC">
                <w:rPr>
                  <w:rFonts w:ascii="Arial" w:hAnsi="Arial" w:cs="Arial"/>
                  <w:sz w:val="24"/>
                  <w:szCs w:val="24"/>
                </w:rPr>
                <w:t xml:space="preserve"> znajdujące się na tej liście</w:t>
              </w:r>
            </w:ins>
            <w:ins w:id="99" w:author="Anna Kacprzak" w:date="2025-09-25T13:08:00Z">
              <w:r w:rsidR="006B4BBC">
                <w:rPr>
                  <w:rFonts w:ascii="Arial" w:hAnsi="Arial" w:cs="Arial"/>
                  <w:sz w:val="24"/>
                  <w:szCs w:val="24"/>
                </w:rPr>
                <w:t>.</w:t>
              </w:r>
            </w:ins>
          </w:p>
          <w:p w14:paraId="6724C3F4" w14:textId="378E486A" w:rsidR="006F7D26" w:rsidRPr="007A6535" w:rsidRDefault="007A6535" w:rsidP="007A6535">
            <w:pPr>
              <w:spacing w:after="240"/>
              <w:rPr>
                <w:ins w:id="100" w:author="Anna Kacprzak" w:date="2025-09-25T12:30:00Z"/>
                <w:rFonts w:ascii="Arial" w:hAnsi="Arial" w:cs="Arial"/>
                <w:sz w:val="24"/>
                <w:szCs w:val="24"/>
              </w:rPr>
            </w:pPr>
            <w:ins w:id="101" w:author="Anna Kacprzak" w:date="2025-09-25T12:52:00Z">
              <w:r w:rsidRPr="00790D75">
                <w:rPr>
                  <w:rFonts w:ascii="Arial" w:hAnsi="Arial" w:cs="Arial"/>
                  <w:sz w:val="24"/>
                  <w:szCs w:val="24"/>
                </w:rPr>
                <w:t>Kryterium jest wer</w:t>
              </w:r>
              <w:r>
                <w:rPr>
                  <w:rFonts w:ascii="Arial" w:hAnsi="Arial" w:cs="Arial"/>
                  <w:sz w:val="24"/>
                  <w:szCs w:val="24"/>
                </w:rPr>
                <w:t xml:space="preserve">yfikowane w oparciu o wniosek o </w:t>
              </w:r>
              <w:r w:rsidRPr="00790D75">
                <w:rPr>
                  <w:rFonts w:ascii="Arial" w:hAnsi="Arial" w:cs="Arial"/>
                  <w:sz w:val="24"/>
                  <w:szCs w:val="24"/>
                </w:rPr>
                <w:t>dofinansowanie projektu i załączniki.</w:t>
              </w:r>
            </w:ins>
          </w:p>
        </w:tc>
        <w:tc>
          <w:tcPr>
            <w:tcW w:w="3131" w:type="dxa"/>
          </w:tcPr>
          <w:p w14:paraId="26A910CD" w14:textId="77777777" w:rsidR="00DA4946" w:rsidRDefault="00DA4946" w:rsidP="00DA4946">
            <w:pPr>
              <w:spacing w:after="240"/>
              <w:rPr>
                <w:ins w:id="102" w:author="Anna Kacprzak" w:date="2025-09-25T12:31:00Z"/>
                <w:rFonts w:ascii="Arial" w:hAnsi="Arial" w:cs="Arial"/>
                <w:sz w:val="24"/>
                <w:szCs w:val="24"/>
              </w:rPr>
            </w:pPr>
            <w:ins w:id="103" w:author="Anna Kacprzak" w:date="2025-09-25T12:31:00Z">
              <w:r w:rsidRPr="00790D75">
                <w:rPr>
                  <w:rFonts w:ascii="Arial" w:hAnsi="Arial" w:cs="Arial"/>
                  <w:sz w:val="24"/>
                  <w:szCs w:val="24"/>
                </w:rPr>
                <w:lastRenderedPageBreak/>
                <w:t>TAK/NIE/NIE DOTYCZY (NIE oznacza odrzucenie wniosku)</w:t>
              </w:r>
            </w:ins>
          </w:p>
          <w:p w14:paraId="3EF659B2" w14:textId="77777777" w:rsidR="00DA4946" w:rsidRDefault="00DA4946" w:rsidP="00DA4946">
            <w:pPr>
              <w:spacing w:after="240"/>
              <w:rPr>
                <w:ins w:id="104" w:author="Anna Kacprzak" w:date="2025-09-25T12:31:00Z"/>
                <w:rFonts w:ascii="Arial" w:hAnsi="Arial" w:cs="Arial"/>
                <w:sz w:val="24"/>
                <w:szCs w:val="24"/>
              </w:rPr>
            </w:pPr>
            <w:ins w:id="105" w:author="Anna Kacprzak" w:date="2025-09-25T12:31:00Z">
              <w:r w:rsidRPr="00790D75">
                <w:rPr>
                  <w:rFonts w:ascii="Arial" w:hAnsi="Arial" w:cs="Arial"/>
                  <w:sz w:val="24"/>
                  <w:szCs w:val="24"/>
                </w:rPr>
                <w:t xml:space="preserve">Kryterium obligatoryjne – spełnienie kryterium jest niezbędne do przyznania dofinansowania. Kryterium uznaje się za spełnione, jeżeli odpowiedź będzie pozytywna (wartość logiczna: „TAK” lub „NIE DOTYCZY”). </w:t>
              </w:r>
            </w:ins>
          </w:p>
          <w:p w14:paraId="087E4514" w14:textId="0BDBD79C" w:rsidR="00DA4946" w:rsidRPr="00DA6938" w:rsidRDefault="00DA4946" w:rsidP="00DA4946">
            <w:pPr>
              <w:spacing w:after="0"/>
              <w:rPr>
                <w:ins w:id="106" w:author="Anna Kacprzak" w:date="2025-09-25T12:30:00Z"/>
                <w:rFonts w:ascii="Arial" w:hAnsi="Arial" w:cs="Arial"/>
                <w:sz w:val="24"/>
                <w:szCs w:val="24"/>
              </w:rPr>
            </w:pPr>
            <w:ins w:id="107" w:author="Anna Kacprzak" w:date="2025-09-25T12:31:00Z">
              <w:r w:rsidRPr="00790D75">
                <w:rPr>
                  <w:rFonts w:ascii="Arial" w:hAnsi="Arial" w:cs="Arial"/>
                  <w:sz w:val="24"/>
                  <w:szCs w:val="24"/>
                </w:rPr>
                <w:lastRenderedPageBreak/>
                <w:t>W trakcie oceny kryterium wnioskodawca może zostać poproszony o uzupełnienie lub poprawienie wniosku.</w:t>
              </w:r>
            </w:ins>
          </w:p>
        </w:tc>
      </w:tr>
      <w:tr w:rsidR="000F331E" w:rsidRPr="00DA6938" w14:paraId="5A634D6A" w14:textId="77777777" w:rsidTr="000F331E">
        <w:tc>
          <w:tcPr>
            <w:tcW w:w="1097" w:type="dxa"/>
            <w:vAlign w:val="center"/>
          </w:tcPr>
          <w:p w14:paraId="5A9CF1B9" w14:textId="6AA241C7" w:rsidR="000F331E" w:rsidRPr="00DA6938" w:rsidRDefault="000F331E" w:rsidP="000F331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lastRenderedPageBreak/>
              <w:t>C.</w:t>
            </w:r>
            <w:ins w:id="108" w:author="Anna Kacprzak" w:date="2025-09-24T09:01:00Z">
              <w:r>
                <w:rPr>
                  <w:rFonts w:ascii="Arial" w:hAnsi="Arial" w:cs="Arial"/>
                  <w:sz w:val="24"/>
                  <w:szCs w:val="24"/>
                </w:rPr>
                <w:t>2</w:t>
              </w:r>
            </w:ins>
            <w:del w:id="109" w:author="Anna Kacprzak" w:date="2025-09-24T09:01:00Z">
              <w:r w:rsidRPr="00DA6938" w:rsidDel="000F331E">
                <w:rPr>
                  <w:rFonts w:ascii="Arial" w:hAnsi="Arial" w:cs="Arial"/>
                  <w:sz w:val="24"/>
                  <w:szCs w:val="24"/>
                </w:rPr>
                <w:delText>1</w:delText>
              </w:r>
            </w:del>
          </w:p>
        </w:tc>
        <w:tc>
          <w:tcPr>
            <w:tcW w:w="3392" w:type="dxa"/>
            <w:vAlign w:val="center"/>
          </w:tcPr>
          <w:p w14:paraId="51F22331" w14:textId="77777777" w:rsidR="000F331E" w:rsidRPr="00DA6938" w:rsidRDefault="000F331E" w:rsidP="000F331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 xml:space="preserve">Wpływ projektu na jednolite części wód </w:t>
            </w:r>
          </w:p>
        </w:tc>
        <w:tc>
          <w:tcPr>
            <w:tcW w:w="6806" w:type="dxa"/>
          </w:tcPr>
          <w:p w14:paraId="513CF899" w14:textId="7757597A" w:rsidR="000F331E" w:rsidRPr="00DA6938" w:rsidRDefault="000F331E" w:rsidP="000F331E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 xml:space="preserve">W kryterium sprawdzamy, czy wnioskodawca projektu grantowego zapewni, że </w:t>
            </w:r>
            <w:r w:rsidRPr="00FA2EFD">
              <w:rPr>
                <w:rFonts w:ascii="Arial" w:hAnsi="Arial" w:cs="Arial"/>
                <w:sz w:val="24"/>
                <w:szCs w:val="24"/>
              </w:rPr>
              <w:t>każd</w:t>
            </w:r>
            <w:r w:rsidRPr="008C702F">
              <w:rPr>
                <w:rFonts w:ascii="Arial" w:hAnsi="Arial" w:cs="Arial"/>
                <w:sz w:val="24"/>
                <w:szCs w:val="24"/>
              </w:rPr>
              <w:t>e</w:t>
            </w:r>
            <w:r w:rsidRPr="00FA2EF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8C702F">
              <w:rPr>
                <w:rFonts w:ascii="Arial" w:hAnsi="Arial" w:cs="Arial"/>
                <w:sz w:val="24"/>
                <w:szCs w:val="24"/>
              </w:rPr>
              <w:t xml:space="preserve">przedsięwzięcie objęte grantem </w:t>
            </w:r>
            <w:r w:rsidRPr="00DA6938">
              <w:rPr>
                <w:rFonts w:ascii="Arial" w:hAnsi="Arial" w:cs="Arial"/>
                <w:sz w:val="24"/>
                <w:szCs w:val="24"/>
              </w:rPr>
              <w:t xml:space="preserve">nie spowoduje: </w:t>
            </w:r>
          </w:p>
          <w:p w14:paraId="2B19F1B5" w14:textId="77777777" w:rsidR="000F331E" w:rsidRPr="00DA6938" w:rsidRDefault="000F331E" w:rsidP="000F331E">
            <w:pPr>
              <w:numPr>
                <w:ilvl w:val="0"/>
                <w:numId w:val="10"/>
              </w:numPr>
              <w:spacing w:after="60"/>
              <w:ind w:left="436" w:hanging="436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nieosiągnięcia dobrego stanu lub potencjału jednolitych części wód,</w:t>
            </w:r>
          </w:p>
          <w:p w14:paraId="1D5A645A" w14:textId="77777777" w:rsidR="000F331E" w:rsidRPr="00DA6938" w:rsidRDefault="000F331E" w:rsidP="000F331E">
            <w:pPr>
              <w:numPr>
                <w:ilvl w:val="0"/>
                <w:numId w:val="10"/>
              </w:numPr>
              <w:spacing w:after="60"/>
              <w:ind w:left="436" w:hanging="436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pogorszenia stanu lub potencjału jednolitych części wód,</w:t>
            </w:r>
          </w:p>
          <w:p w14:paraId="2FC8A1FE" w14:textId="2B6DE176" w:rsidR="000F331E" w:rsidRPr="00DA6938" w:rsidRDefault="000F331E" w:rsidP="000F331E">
            <w:pPr>
              <w:numPr>
                <w:ilvl w:val="0"/>
                <w:numId w:val="10"/>
              </w:numPr>
              <w:spacing w:after="240"/>
              <w:ind w:left="437" w:hanging="437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lastRenderedPageBreak/>
              <w:t xml:space="preserve">zastosowania art. 4 ust. 7 Ramowej Dyrektywy Wodnej  </w:t>
            </w:r>
            <w:r w:rsidRPr="00FA2EFD">
              <w:rPr>
                <w:rFonts w:ascii="Arial" w:hAnsi="Arial" w:cs="Arial"/>
                <w:sz w:val="24"/>
                <w:szCs w:val="24"/>
              </w:rPr>
              <w:t>(Dyrektyw</w:t>
            </w:r>
            <w:r w:rsidRPr="008C702F">
              <w:rPr>
                <w:rFonts w:ascii="Arial" w:hAnsi="Arial" w:cs="Arial"/>
                <w:sz w:val="24"/>
                <w:szCs w:val="24"/>
              </w:rPr>
              <w:t>a</w:t>
            </w:r>
            <w:r w:rsidRPr="00FA2EF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A6938">
              <w:rPr>
                <w:rFonts w:ascii="Arial" w:hAnsi="Arial" w:cs="Arial"/>
                <w:sz w:val="24"/>
                <w:szCs w:val="24"/>
              </w:rPr>
              <w:t xml:space="preserve">Parlamentu Europejskiego i Rady 2000/60/WE </w:t>
            </w:r>
            <w:r w:rsidRPr="00DA6938">
              <w:rPr>
                <w:rFonts w:ascii="Arial" w:hAnsi="Arial" w:cs="Arial"/>
                <w:sz w:val="24"/>
                <w:szCs w:val="24"/>
              </w:rPr>
              <w:br/>
              <w:t>z dnia 23 października 2000 r. ustanawiająca ramy wspólnotowego działania w dziedzinie polityki wodnej).</w:t>
            </w:r>
          </w:p>
          <w:p w14:paraId="4E256FE7" w14:textId="72458AC6" w:rsidR="000F331E" w:rsidRPr="00DA6938" w:rsidRDefault="000F331E" w:rsidP="000F331E">
            <w:pPr>
              <w:spacing w:before="60" w:after="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Kryterium weryfikowane w oparciu o wniosek o dofinansowanie projektu i załączniki.</w:t>
            </w:r>
          </w:p>
        </w:tc>
        <w:tc>
          <w:tcPr>
            <w:tcW w:w="3131" w:type="dxa"/>
          </w:tcPr>
          <w:p w14:paraId="0D42E12A" w14:textId="3712DB73" w:rsidR="000F331E" w:rsidRPr="00DA6938" w:rsidRDefault="000F331E" w:rsidP="000F331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</w:p>
          <w:p w14:paraId="59C4BF7B" w14:textId="77777777" w:rsidR="000F331E" w:rsidRPr="00DA6938" w:rsidRDefault="000F331E" w:rsidP="000F331E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6BF2A680" w14:textId="77777777" w:rsidR="000F331E" w:rsidRPr="00DA6938" w:rsidRDefault="000F331E" w:rsidP="000F331E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 xml:space="preserve">Kryterium obligatoryjne – spełnienie kryterium jest niezbędne do przyznania </w:t>
            </w:r>
            <w:r w:rsidRPr="00DA6938">
              <w:rPr>
                <w:rFonts w:ascii="Arial" w:hAnsi="Arial" w:cs="Arial"/>
                <w:sz w:val="24"/>
                <w:szCs w:val="24"/>
              </w:rPr>
              <w:lastRenderedPageBreak/>
              <w:t>dofinansowania.</w:t>
            </w:r>
          </w:p>
          <w:p w14:paraId="56EA6E04" w14:textId="1F982FE6" w:rsidR="000F331E" w:rsidRPr="00DA6938" w:rsidRDefault="000F331E" w:rsidP="000F331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52672780" w14:textId="27A0FC29" w:rsidR="000F331E" w:rsidRPr="00DA6938" w:rsidRDefault="000F331E" w:rsidP="000F331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0F331E" w:rsidRPr="00DA6938" w14:paraId="4E326E5C" w14:textId="77777777" w:rsidTr="000F331E">
        <w:tc>
          <w:tcPr>
            <w:tcW w:w="1097" w:type="dxa"/>
            <w:vAlign w:val="center"/>
          </w:tcPr>
          <w:p w14:paraId="2E9DB546" w14:textId="10AACED7" w:rsidR="000F331E" w:rsidRPr="00DA6938" w:rsidRDefault="000F331E" w:rsidP="000F331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lastRenderedPageBreak/>
              <w:t>C.</w:t>
            </w:r>
            <w:ins w:id="110" w:author="Anna Kacprzak" w:date="2025-09-24T09:01:00Z">
              <w:r>
                <w:rPr>
                  <w:rFonts w:ascii="Arial" w:hAnsi="Arial" w:cs="Arial"/>
                  <w:sz w:val="24"/>
                  <w:szCs w:val="24"/>
                </w:rPr>
                <w:t>3</w:t>
              </w:r>
            </w:ins>
            <w:del w:id="111" w:author="Anna Kacprzak" w:date="2025-09-24T09:01:00Z">
              <w:r w:rsidRPr="00DA6938" w:rsidDel="000F331E">
                <w:rPr>
                  <w:rFonts w:ascii="Arial" w:hAnsi="Arial" w:cs="Arial"/>
                  <w:sz w:val="24"/>
                  <w:szCs w:val="24"/>
                </w:rPr>
                <w:delText>2</w:delText>
              </w:r>
            </w:del>
          </w:p>
        </w:tc>
        <w:tc>
          <w:tcPr>
            <w:tcW w:w="3392" w:type="dxa"/>
            <w:vAlign w:val="center"/>
          </w:tcPr>
          <w:p w14:paraId="73400921" w14:textId="77777777" w:rsidR="000F331E" w:rsidRPr="00DA6938" w:rsidRDefault="000F331E" w:rsidP="000F331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Wpływ projektu na obszary Natura 2000</w:t>
            </w:r>
          </w:p>
        </w:tc>
        <w:tc>
          <w:tcPr>
            <w:tcW w:w="6806" w:type="dxa"/>
          </w:tcPr>
          <w:p w14:paraId="7AAB3ADC" w14:textId="31A2E98F" w:rsidR="000F331E" w:rsidRPr="00DA6938" w:rsidRDefault="000F331E" w:rsidP="000F331E">
            <w:pPr>
              <w:spacing w:after="24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 xml:space="preserve">W kryterium sprawdzamy, czy wnioskodawca projektu grantowego zapewni, że </w:t>
            </w:r>
            <w:r w:rsidRPr="00FA2EFD">
              <w:rPr>
                <w:rFonts w:ascii="Arial" w:hAnsi="Arial" w:cs="Arial"/>
                <w:sz w:val="24"/>
                <w:szCs w:val="24"/>
              </w:rPr>
              <w:t>każd</w:t>
            </w:r>
            <w:r w:rsidRPr="008C702F">
              <w:rPr>
                <w:rFonts w:ascii="Arial" w:hAnsi="Arial" w:cs="Arial"/>
                <w:sz w:val="24"/>
                <w:szCs w:val="24"/>
              </w:rPr>
              <w:t>e</w:t>
            </w:r>
            <w:r w:rsidRPr="00FA2EF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8C702F">
              <w:rPr>
                <w:rFonts w:ascii="Arial" w:hAnsi="Arial" w:cs="Arial"/>
                <w:sz w:val="24"/>
                <w:szCs w:val="24"/>
              </w:rPr>
              <w:t xml:space="preserve">przedsięwzięcie objęte grantem </w:t>
            </w:r>
            <w:r w:rsidRPr="00DA6938">
              <w:rPr>
                <w:rFonts w:ascii="Arial" w:hAnsi="Arial" w:cs="Arial"/>
                <w:sz w:val="24"/>
                <w:szCs w:val="24"/>
              </w:rPr>
              <w:t>nie będzie miał</w:t>
            </w:r>
            <w:r>
              <w:rPr>
                <w:rFonts w:ascii="Arial" w:hAnsi="Arial" w:cs="Arial"/>
                <w:sz w:val="24"/>
                <w:szCs w:val="24"/>
              </w:rPr>
              <w:t>o</w:t>
            </w:r>
            <w:r w:rsidRPr="00DA6938">
              <w:rPr>
                <w:rFonts w:ascii="Arial" w:hAnsi="Arial" w:cs="Arial"/>
                <w:sz w:val="24"/>
                <w:szCs w:val="24"/>
              </w:rPr>
              <w:t xml:space="preserve"> znaczącego negatywnego wpływu na cele ochrony obszarów objętych siecią Natura 2000, chyba że zachodzą przesłanki do zastosowania odstępstw zgodnie z art. 6 ust. 4 dyrektywy siedliskowej </w:t>
            </w:r>
            <w:r w:rsidRPr="00FA2EFD">
              <w:rPr>
                <w:rFonts w:ascii="Arial" w:hAnsi="Arial" w:cs="Arial"/>
                <w:sz w:val="24"/>
                <w:szCs w:val="24"/>
              </w:rPr>
              <w:t>(Dyrektyw</w:t>
            </w:r>
            <w:r w:rsidRPr="008C702F">
              <w:rPr>
                <w:rFonts w:ascii="Arial" w:hAnsi="Arial" w:cs="Arial"/>
                <w:sz w:val="24"/>
                <w:szCs w:val="24"/>
              </w:rPr>
              <w:t>a</w:t>
            </w:r>
            <w:r w:rsidRPr="00FA2EF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A6938">
              <w:rPr>
                <w:rFonts w:ascii="Arial" w:hAnsi="Arial" w:cs="Arial"/>
                <w:sz w:val="24"/>
                <w:szCs w:val="24"/>
              </w:rPr>
              <w:t>Rady 92/43/EWG z dnia 21 maja 1992 r. w sprawie ochrony siedlisk przyrodniczych oraz dzikiej fauny i flory).</w:t>
            </w:r>
          </w:p>
          <w:p w14:paraId="4C0B5410" w14:textId="58690FD6" w:rsidR="000F331E" w:rsidRPr="00DA6938" w:rsidRDefault="000F331E" w:rsidP="000F331E">
            <w:pPr>
              <w:spacing w:before="60" w:after="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Kryterium weryfikowane w oparciu o wniosek o dofinansowanie projektu i załączniki.</w:t>
            </w:r>
          </w:p>
        </w:tc>
        <w:tc>
          <w:tcPr>
            <w:tcW w:w="3131" w:type="dxa"/>
          </w:tcPr>
          <w:p w14:paraId="69A4D15C" w14:textId="51E6E12C" w:rsidR="000F331E" w:rsidRPr="00DA6938" w:rsidRDefault="000F331E" w:rsidP="000F331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 xml:space="preserve">TAK/NIE </w:t>
            </w:r>
          </w:p>
          <w:p w14:paraId="7300B7AC" w14:textId="77777777" w:rsidR="000F331E" w:rsidRPr="00DA6938" w:rsidRDefault="000F331E" w:rsidP="000F331E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7D9327FC" w14:textId="77777777" w:rsidR="000F331E" w:rsidRPr="00DA6938" w:rsidRDefault="000F331E" w:rsidP="000F331E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171DAF9" w14:textId="79097C6B" w:rsidR="000F331E" w:rsidRPr="00DA6938" w:rsidRDefault="000F331E" w:rsidP="000F331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57EA2FA3" w14:textId="77777777" w:rsidR="000F331E" w:rsidRPr="00DA6938" w:rsidRDefault="000F331E" w:rsidP="000F331E">
            <w:pPr>
              <w:spacing w:after="24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0F331E" w:rsidRPr="00DA6938" w14:paraId="2E85024F" w14:textId="77777777" w:rsidTr="000F331E">
        <w:tc>
          <w:tcPr>
            <w:tcW w:w="1097" w:type="dxa"/>
            <w:vAlign w:val="center"/>
          </w:tcPr>
          <w:p w14:paraId="7FC099B5" w14:textId="44F5964E" w:rsidR="000F331E" w:rsidRPr="00DA6938" w:rsidRDefault="000F331E" w:rsidP="000F331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lastRenderedPageBreak/>
              <w:t>C.</w:t>
            </w:r>
            <w:ins w:id="112" w:author="Anna Kacprzak" w:date="2025-09-24T09:01:00Z">
              <w:r>
                <w:rPr>
                  <w:rFonts w:ascii="Arial" w:hAnsi="Arial" w:cs="Arial"/>
                  <w:sz w:val="24"/>
                  <w:szCs w:val="24"/>
                </w:rPr>
                <w:t>4</w:t>
              </w:r>
            </w:ins>
            <w:del w:id="113" w:author="Anna Kacprzak" w:date="2025-09-24T09:01:00Z">
              <w:r w:rsidRPr="00DA6938" w:rsidDel="000F331E">
                <w:rPr>
                  <w:rFonts w:ascii="Arial" w:hAnsi="Arial" w:cs="Arial"/>
                  <w:sz w:val="24"/>
                  <w:szCs w:val="24"/>
                </w:rPr>
                <w:delText>3</w:delText>
              </w:r>
            </w:del>
          </w:p>
        </w:tc>
        <w:tc>
          <w:tcPr>
            <w:tcW w:w="3392" w:type="dxa"/>
            <w:vAlign w:val="center"/>
          </w:tcPr>
          <w:p w14:paraId="1AD5B03D" w14:textId="77777777" w:rsidR="000F331E" w:rsidRPr="00DA6938" w:rsidRDefault="000F331E" w:rsidP="000F331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Maksymalna wartość dofinansowania</w:t>
            </w:r>
          </w:p>
        </w:tc>
        <w:tc>
          <w:tcPr>
            <w:tcW w:w="6806" w:type="dxa"/>
          </w:tcPr>
          <w:p w14:paraId="7D17FF3A" w14:textId="51334280" w:rsidR="000F331E" w:rsidRPr="000D38C3" w:rsidRDefault="000F331E" w:rsidP="000F331E">
            <w:pPr>
              <w:spacing w:after="240"/>
              <w:rPr>
                <w:ins w:id="114" w:author="Magdalena Łyżwa" w:date="2025-09-03T15:25:00Z"/>
                <w:rFonts w:ascii="Arial" w:hAnsi="Arial" w:cs="Arial"/>
                <w:sz w:val="24"/>
                <w:szCs w:val="24"/>
              </w:rPr>
            </w:pPr>
            <w:r w:rsidRPr="000D38C3">
              <w:rPr>
                <w:rFonts w:ascii="Arial" w:hAnsi="Arial" w:cs="Arial"/>
                <w:sz w:val="24"/>
                <w:szCs w:val="24"/>
              </w:rPr>
              <w:t>W kryterium sprawdzamy, czy wnioskodawca projektu grantowego zapewni, że</w:t>
            </w:r>
            <w:ins w:id="115" w:author="Anna Kacprzak" w:date="2025-09-05T11:46:00Z">
              <w:r>
                <w:rPr>
                  <w:rFonts w:ascii="Arial" w:hAnsi="Arial" w:cs="Arial"/>
                  <w:sz w:val="24"/>
                  <w:szCs w:val="24"/>
                </w:rPr>
                <w:t>:</w:t>
              </w:r>
            </w:ins>
          </w:p>
          <w:p w14:paraId="3F350816" w14:textId="25418F3C" w:rsidR="000F331E" w:rsidRDefault="000F331E" w:rsidP="000F331E">
            <w:pPr>
              <w:pStyle w:val="Akapitzlist"/>
              <w:numPr>
                <w:ilvl w:val="0"/>
                <w:numId w:val="17"/>
              </w:numPr>
              <w:spacing w:after="240"/>
              <w:rPr>
                <w:rFonts w:ascii="Arial" w:hAnsi="Arial" w:cs="Arial"/>
                <w:sz w:val="24"/>
                <w:szCs w:val="24"/>
              </w:rPr>
            </w:pPr>
            <w:r w:rsidRPr="00DD0ADE">
              <w:rPr>
                <w:rFonts w:ascii="Arial" w:hAnsi="Arial" w:cs="Arial"/>
                <w:sz w:val="24"/>
                <w:szCs w:val="24"/>
              </w:rPr>
              <w:t>wartość grantu</w:t>
            </w:r>
            <w:r>
              <w:rPr>
                <w:rFonts w:ascii="Arial" w:hAnsi="Arial" w:cs="Arial"/>
                <w:sz w:val="24"/>
                <w:szCs w:val="24"/>
              </w:rPr>
              <w:t>/ów</w:t>
            </w:r>
            <w:r w:rsidRPr="00DD0ADE">
              <w:rPr>
                <w:rFonts w:ascii="Arial" w:hAnsi="Arial" w:cs="Arial"/>
                <w:sz w:val="24"/>
                <w:szCs w:val="24"/>
              </w:rPr>
              <w:t xml:space="preserve"> przekazywanego</w:t>
            </w:r>
            <w:r>
              <w:rPr>
                <w:rFonts w:ascii="Arial" w:hAnsi="Arial" w:cs="Arial"/>
                <w:sz w:val="24"/>
                <w:szCs w:val="24"/>
              </w:rPr>
              <w:t>/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ych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DD0ADE">
              <w:rPr>
                <w:rFonts w:ascii="Arial" w:hAnsi="Arial" w:cs="Arial"/>
                <w:sz w:val="24"/>
                <w:szCs w:val="24"/>
              </w:rPr>
              <w:t>grantobiorcy</w:t>
            </w:r>
            <w:proofErr w:type="spellEnd"/>
            <w:r w:rsidRPr="00DD0ADE">
              <w:rPr>
                <w:rFonts w:ascii="Arial" w:hAnsi="Arial" w:cs="Arial"/>
                <w:sz w:val="24"/>
                <w:szCs w:val="24"/>
              </w:rPr>
              <w:t xml:space="preserve"> w ramach projektu grantowego nie przekroczy równowartości 200 tys. euro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2"/>
            </w:r>
            <w:r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5C163B52" w14:textId="103AEA94" w:rsidR="000F331E" w:rsidRPr="00907C01" w:rsidRDefault="000F331E" w:rsidP="000F331E">
            <w:pPr>
              <w:pStyle w:val="Akapitzlist"/>
              <w:numPr>
                <w:ilvl w:val="0"/>
                <w:numId w:val="17"/>
              </w:numPr>
              <w:spacing w:after="240"/>
              <w:rPr>
                <w:ins w:id="116" w:author="Magdalena Łyżwa" w:date="2025-09-03T15:26:00Z"/>
                <w:rFonts w:ascii="Arial" w:hAnsi="Arial" w:cs="Arial"/>
                <w:sz w:val="24"/>
                <w:szCs w:val="24"/>
              </w:rPr>
            </w:pPr>
            <w:r w:rsidRPr="00DD0ADE">
              <w:rPr>
                <w:rFonts w:ascii="Arial" w:hAnsi="Arial" w:cs="Arial"/>
                <w:sz w:val="24"/>
                <w:szCs w:val="24"/>
              </w:rPr>
              <w:t xml:space="preserve">każdy </w:t>
            </w:r>
            <w:proofErr w:type="spellStart"/>
            <w:r w:rsidRPr="00DD0ADE">
              <w:rPr>
                <w:rFonts w:ascii="Arial" w:hAnsi="Arial" w:cs="Arial"/>
                <w:sz w:val="24"/>
                <w:szCs w:val="24"/>
              </w:rPr>
              <w:t>grantobiorca</w:t>
            </w:r>
            <w:proofErr w:type="spellEnd"/>
            <w:r w:rsidRPr="00DD0ADE">
              <w:rPr>
                <w:rFonts w:ascii="Arial" w:hAnsi="Arial" w:cs="Arial"/>
                <w:sz w:val="24"/>
                <w:szCs w:val="24"/>
              </w:rPr>
              <w:t xml:space="preserve"> będzie wnosił do przedsięwzięcia objętego grantem udział finansowy (wkład własny </w:t>
            </w:r>
            <w:proofErr w:type="spellStart"/>
            <w:r w:rsidRPr="00DD0ADE">
              <w:rPr>
                <w:rFonts w:ascii="Arial" w:hAnsi="Arial" w:cs="Arial"/>
                <w:sz w:val="24"/>
                <w:szCs w:val="24"/>
              </w:rPr>
              <w:t>grantobiorcy</w:t>
            </w:r>
            <w:proofErr w:type="spellEnd"/>
            <w:r w:rsidRPr="00E63280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3"/>
            </w:r>
            <w:r w:rsidRPr="000D38C3">
              <w:rPr>
                <w:rFonts w:ascii="Arial" w:hAnsi="Arial" w:cs="Arial"/>
                <w:sz w:val="24"/>
                <w:szCs w:val="24"/>
              </w:rPr>
              <w:t>) na poziomie ustalonym przez wnioskodawcę projektu grantowego (</w:t>
            </w:r>
            <w:proofErr w:type="spellStart"/>
            <w:r w:rsidRPr="000D38C3">
              <w:rPr>
                <w:rFonts w:ascii="Arial" w:hAnsi="Arial" w:cs="Arial"/>
                <w:sz w:val="24"/>
                <w:szCs w:val="24"/>
              </w:rPr>
              <w:t>gran</w:t>
            </w:r>
            <w:r>
              <w:rPr>
                <w:rFonts w:ascii="Arial" w:hAnsi="Arial" w:cs="Arial"/>
                <w:sz w:val="24"/>
                <w:szCs w:val="24"/>
              </w:rPr>
              <w:t>t</w:t>
            </w:r>
            <w:r w:rsidRPr="000D38C3">
              <w:rPr>
                <w:rFonts w:ascii="Arial" w:hAnsi="Arial" w:cs="Arial"/>
                <w:sz w:val="24"/>
                <w:szCs w:val="24"/>
              </w:rPr>
              <w:t>odawcę</w:t>
            </w:r>
            <w:proofErr w:type="spellEnd"/>
            <w:r w:rsidRPr="000D38C3">
              <w:rPr>
                <w:rFonts w:ascii="Arial" w:hAnsi="Arial" w:cs="Arial"/>
                <w:sz w:val="24"/>
                <w:szCs w:val="24"/>
              </w:rPr>
              <w:t>).</w:t>
            </w:r>
          </w:p>
          <w:p w14:paraId="23E06F9D" w14:textId="7CCF1A04" w:rsidR="000F331E" w:rsidRPr="000D38C3" w:rsidRDefault="000F331E" w:rsidP="000F331E">
            <w:pPr>
              <w:spacing w:before="120" w:after="240"/>
              <w:rPr>
                <w:rFonts w:ascii="Arial" w:hAnsi="Arial" w:cs="Arial"/>
                <w:sz w:val="24"/>
                <w:szCs w:val="24"/>
              </w:rPr>
            </w:pPr>
            <w:r w:rsidRPr="00825786">
              <w:rPr>
                <w:rFonts w:ascii="Arial" w:hAnsi="Arial" w:cs="Arial"/>
                <w:sz w:val="24"/>
                <w:szCs w:val="24"/>
              </w:rPr>
              <w:t>Kryterium weryfikowane w oparciu o wniosek o dofinansowanie projektu i załączniki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131" w:type="dxa"/>
          </w:tcPr>
          <w:p w14:paraId="74269D78" w14:textId="072A83AF" w:rsidR="000F331E" w:rsidRPr="00DA6938" w:rsidRDefault="000F331E" w:rsidP="000F331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 xml:space="preserve">TAK/NIE </w:t>
            </w:r>
          </w:p>
          <w:p w14:paraId="0873F0B8" w14:textId="77777777" w:rsidR="000F331E" w:rsidRPr="00DA6938" w:rsidRDefault="000F331E" w:rsidP="000F331E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62E67A83" w14:textId="77777777" w:rsidR="000F331E" w:rsidRPr="00DA6938" w:rsidRDefault="000F331E" w:rsidP="000F331E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EF6F238" w14:textId="7183FCC2" w:rsidR="000F331E" w:rsidRPr="00DA6938" w:rsidRDefault="000F331E" w:rsidP="000F331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6765268E" w14:textId="1152ACAC" w:rsidR="000F331E" w:rsidRPr="00DA6938" w:rsidRDefault="000F331E" w:rsidP="000F331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0F331E" w:rsidRPr="00DA6938" w14:paraId="3F789F38" w14:textId="77777777" w:rsidTr="000F331E">
        <w:trPr>
          <w:trHeight w:val="416"/>
        </w:trPr>
        <w:tc>
          <w:tcPr>
            <w:tcW w:w="1097" w:type="dxa"/>
            <w:vAlign w:val="center"/>
          </w:tcPr>
          <w:p w14:paraId="3FB659AE" w14:textId="18E4AAC7" w:rsidR="000F331E" w:rsidRPr="00DA6938" w:rsidRDefault="000F331E" w:rsidP="000F331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C.</w:t>
            </w:r>
            <w:ins w:id="117" w:author="Anna Kacprzak" w:date="2025-09-24T09:01:00Z">
              <w:r>
                <w:rPr>
                  <w:rFonts w:ascii="Arial" w:hAnsi="Arial" w:cs="Arial"/>
                  <w:sz w:val="24"/>
                  <w:szCs w:val="24"/>
                </w:rPr>
                <w:t>5</w:t>
              </w:r>
            </w:ins>
            <w:del w:id="118" w:author="Anna Kacprzak" w:date="2025-09-24T09:01:00Z">
              <w:r w:rsidRPr="00DA6938" w:rsidDel="000F331E">
                <w:rPr>
                  <w:rFonts w:ascii="Arial" w:hAnsi="Arial" w:cs="Arial"/>
                  <w:sz w:val="24"/>
                  <w:szCs w:val="24"/>
                </w:rPr>
                <w:delText>4</w:delText>
              </w:r>
            </w:del>
          </w:p>
        </w:tc>
        <w:tc>
          <w:tcPr>
            <w:tcW w:w="3392" w:type="dxa"/>
            <w:vAlign w:val="center"/>
          </w:tcPr>
          <w:p w14:paraId="519B3EE7" w14:textId="77777777" w:rsidR="000F331E" w:rsidRPr="00DA6938" w:rsidRDefault="000F331E" w:rsidP="000F331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Działania o charakterze ekosystemowym</w:t>
            </w:r>
          </w:p>
        </w:tc>
        <w:tc>
          <w:tcPr>
            <w:tcW w:w="6806" w:type="dxa"/>
          </w:tcPr>
          <w:p w14:paraId="4BC903D3" w14:textId="15B2E117" w:rsidR="000F331E" w:rsidRPr="00DA6938" w:rsidRDefault="000F331E" w:rsidP="000F331E">
            <w:pPr>
              <w:spacing w:after="24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 xml:space="preserve">W kryterium sprawdzamy, czy wnioskodawca projektu grantowego zapewni, że premiowane będą </w:t>
            </w:r>
            <w:r>
              <w:rPr>
                <w:rFonts w:ascii="Arial" w:hAnsi="Arial" w:cs="Arial"/>
                <w:sz w:val="24"/>
                <w:szCs w:val="24"/>
              </w:rPr>
              <w:t>przedsięwzięcia objęte grantem</w:t>
            </w:r>
            <w:r w:rsidRPr="00DA6938">
              <w:rPr>
                <w:rFonts w:ascii="Arial" w:hAnsi="Arial" w:cs="Arial"/>
                <w:sz w:val="24"/>
                <w:szCs w:val="24"/>
              </w:rPr>
              <w:t>, które w pierwszej kolejności przewidują działania o charakterze ekosystemowym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  <w:r w:rsidRPr="00DA6938">
              <w:rPr>
                <w:rFonts w:ascii="Arial" w:hAnsi="Arial" w:cs="Arial"/>
                <w:sz w:val="24"/>
                <w:szCs w:val="24"/>
              </w:rPr>
              <w:t xml:space="preserve"> tj. wykorzystującym naturalne mechanizmy ekosystemowe oraz uwzględniającym wzajemnie powiązane procesy naturalne i zachowanie </w:t>
            </w:r>
            <w:r w:rsidRPr="00DA6938">
              <w:rPr>
                <w:rFonts w:ascii="Arial" w:hAnsi="Arial" w:cs="Arial"/>
                <w:sz w:val="24"/>
                <w:szCs w:val="24"/>
              </w:rPr>
              <w:lastRenderedPageBreak/>
              <w:t>środowiska naturalnego w możliwie stabilnym stanie.</w:t>
            </w:r>
          </w:p>
          <w:p w14:paraId="3C018557" w14:textId="2429A86F" w:rsidR="000F331E" w:rsidRPr="00DA6938" w:rsidRDefault="000F331E" w:rsidP="000F331E">
            <w:pPr>
              <w:spacing w:before="60" w:after="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Kryterium weryfikowane w oparciu o wniosek o dofinansowanie projektu i załączniki.</w:t>
            </w:r>
          </w:p>
        </w:tc>
        <w:tc>
          <w:tcPr>
            <w:tcW w:w="3131" w:type="dxa"/>
          </w:tcPr>
          <w:p w14:paraId="216520F7" w14:textId="0A71FB90" w:rsidR="000F331E" w:rsidRPr="00DA6938" w:rsidRDefault="000F331E" w:rsidP="000F331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</w:p>
          <w:p w14:paraId="3FAE6CB6" w14:textId="77777777" w:rsidR="000F331E" w:rsidRPr="00DA6938" w:rsidRDefault="000F331E" w:rsidP="000F331E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218D58D0" w14:textId="77777777" w:rsidR="000F331E" w:rsidRPr="00DA6938" w:rsidRDefault="000F331E" w:rsidP="000F331E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 xml:space="preserve">Kryterium obligatoryjne – spełnienie kryterium jest niezbędne do przyznania </w:t>
            </w:r>
            <w:r w:rsidRPr="00DA6938">
              <w:rPr>
                <w:rFonts w:ascii="Arial" w:hAnsi="Arial" w:cs="Arial"/>
                <w:sz w:val="24"/>
                <w:szCs w:val="24"/>
              </w:rPr>
              <w:lastRenderedPageBreak/>
              <w:t>dofinansowania.</w:t>
            </w:r>
          </w:p>
          <w:p w14:paraId="4694DD1B" w14:textId="40F79F52" w:rsidR="000F331E" w:rsidRPr="00DA6938" w:rsidRDefault="000F331E" w:rsidP="000F331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57F341D4" w14:textId="77777777" w:rsidR="000F331E" w:rsidRPr="00DA6938" w:rsidRDefault="000F331E" w:rsidP="000F331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2A3146DF" w14:textId="77777777" w:rsidR="000F331E" w:rsidRPr="00DA6938" w:rsidRDefault="000F331E" w:rsidP="000F331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F331E" w:rsidRPr="00DA6938" w14:paraId="3A3BEF93" w14:textId="77777777" w:rsidTr="000F331E">
        <w:tc>
          <w:tcPr>
            <w:tcW w:w="1097" w:type="dxa"/>
            <w:vAlign w:val="center"/>
          </w:tcPr>
          <w:p w14:paraId="118108C1" w14:textId="2BB5A0A8" w:rsidR="000F331E" w:rsidRPr="00DA6938" w:rsidRDefault="000F331E" w:rsidP="000F331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lastRenderedPageBreak/>
              <w:t>C.</w:t>
            </w:r>
            <w:ins w:id="119" w:author="Anna Kacprzak" w:date="2025-09-24T09:01:00Z">
              <w:r>
                <w:rPr>
                  <w:rFonts w:ascii="Arial" w:hAnsi="Arial" w:cs="Arial"/>
                  <w:sz w:val="24"/>
                  <w:szCs w:val="24"/>
                </w:rPr>
                <w:t>6</w:t>
              </w:r>
            </w:ins>
          </w:p>
        </w:tc>
        <w:tc>
          <w:tcPr>
            <w:tcW w:w="3392" w:type="dxa"/>
            <w:vAlign w:val="center"/>
          </w:tcPr>
          <w:p w14:paraId="1E398CB0" w14:textId="77777777" w:rsidR="000F331E" w:rsidRPr="00DA6938" w:rsidRDefault="000F331E" w:rsidP="000F331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commentRangeStart w:id="120"/>
            <w:r w:rsidRPr="00DA6938">
              <w:rPr>
                <w:rFonts w:ascii="Arial" w:hAnsi="Arial" w:cs="Arial"/>
                <w:sz w:val="24"/>
                <w:szCs w:val="24"/>
              </w:rPr>
              <w:t>Wpływ projektu na poziom wód</w:t>
            </w:r>
            <w:commentRangeEnd w:id="120"/>
            <w:r w:rsidR="00AE2E86">
              <w:rPr>
                <w:rStyle w:val="Odwoaniedokomentarza"/>
                <w:lang w:val="x-none" w:eastAsia="x-none"/>
              </w:rPr>
              <w:commentReference w:id="120"/>
            </w:r>
          </w:p>
        </w:tc>
        <w:tc>
          <w:tcPr>
            <w:tcW w:w="6806" w:type="dxa"/>
          </w:tcPr>
          <w:p w14:paraId="17E92119" w14:textId="77777777" w:rsidR="00107DCD" w:rsidRDefault="000F331E" w:rsidP="000F331E">
            <w:pPr>
              <w:spacing w:after="240"/>
              <w:rPr>
                <w:ins w:id="121" w:author="Anna Kacprzak" w:date="2025-09-26T11:36:00Z"/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W kryterium sprawdzamy, czy projekt</w:t>
            </w:r>
            <w:ins w:id="122" w:author="Anna Kacprzak" w:date="2025-09-05T11:35:00Z">
              <w:r>
                <w:rPr>
                  <w:rFonts w:ascii="Arial" w:hAnsi="Arial" w:cs="Arial"/>
                  <w:sz w:val="24"/>
                  <w:szCs w:val="24"/>
                </w:rPr>
                <w:t xml:space="preserve"> grantowy</w:t>
              </w:r>
            </w:ins>
            <w:ins w:id="123" w:author="Anna Kacprzak" w:date="2025-09-26T09:49:00Z">
              <w:r w:rsidR="0044032C">
                <w:rPr>
                  <w:rFonts w:ascii="Arial" w:hAnsi="Arial" w:cs="Arial"/>
                  <w:sz w:val="24"/>
                  <w:szCs w:val="24"/>
                </w:rPr>
                <w:t xml:space="preserve"> nie przyczyni się do spadku poziomu</w:t>
              </w:r>
            </w:ins>
            <w:del w:id="124" w:author="Anna Kacprzak" w:date="2025-09-26T09:51:00Z">
              <w:r w:rsidRPr="00DA6938" w:rsidDel="0044032C">
                <w:rPr>
                  <w:rFonts w:ascii="Arial" w:hAnsi="Arial" w:cs="Arial"/>
                  <w:sz w:val="24"/>
                  <w:szCs w:val="24"/>
                </w:rPr>
                <w:delText xml:space="preserve"> </w:delText>
              </w:r>
            </w:del>
            <w:del w:id="125" w:author="Anna Kacprzak" w:date="2025-09-26T09:50:00Z">
              <w:r w:rsidRPr="00DA6938" w:rsidDel="0044032C">
                <w:rPr>
                  <w:rFonts w:ascii="Arial" w:hAnsi="Arial" w:cs="Arial"/>
                  <w:sz w:val="24"/>
                  <w:szCs w:val="24"/>
                </w:rPr>
                <w:delText>przyczyni się do wzrostu poziomu</w:delText>
              </w:r>
            </w:del>
            <w:r w:rsidRPr="00DA6938">
              <w:rPr>
                <w:rFonts w:ascii="Arial" w:hAnsi="Arial" w:cs="Arial"/>
                <w:sz w:val="24"/>
                <w:szCs w:val="24"/>
              </w:rPr>
              <w:t xml:space="preserve"> wód gruntowych lub powierzchniowych.</w:t>
            </w:r>
          </w:p>
          <w:p w14:paraId="20D6F4BC" w14:textId="5788BF98" w:rsidR="000F331E" w:rsidRPr="00DA6938" w:rsidRDefault="00107DCD" w:rsidP="00656F70">
            <w:pPr>
              <w:spacing w:before="60" w:after="240"/>
              <w:rPr>
                <w:rFonts w:ascii="Arial" w:hAnsi="Arial" w:cs="Arial"/>
                <w:sz w:val="24"/>
                <w:szCs w:val="24"/>
              </w:rPr>
            </w:pPr>
            <w:ins w:id="126" w:author="Anna Kacprzak" w:date="2025-09-26T11:36:00Z">
              <w:r w:rsidRPr="006B4BBC">
                <w:rPr>
                  <w:rFonts w:ascii="Arial" w:hAnsi="Arial" w:cs="Arial"/>
                  <w:sz w:val="24"/>
                  <w:szCs w:val="24"/>
                </w:rPr>
                <w:t xml:space="preserve">W celu spełnienia kryterium Wnioskodawca oświadczy, że </w:t>
              </w:r>
              <w:r>
                <w:rPr>
                  <w:rFonts w:ascii="Arial" w:hAnsi="Arial" w:cs="Arial"/>
                  <w:sz w:val="24"/>
                  <w:szCs w:val="24"/>
                </w:rPr>
                <w:t xml:space="preserve">projekt grantowy nie przyczyni się do spadku poziomu wód gruntowych lub </w:t>
              </w:r>
            </w:ins>
            <w:ins w:id="127" w:author="Anna Kacprzak" w:date="2025-09-26T11:37:00Z">
              <w:r>
                <w:rPr>
                  <w:rFonts w:ascii="Arial" w:hAnsi="Arial" w:cs="Arial"/>
                  <w:sz w:val="24"/>
                  <w:szCs w:val="24"/>
                </w:rPr>
                <w:t>powierzchniowych</w:t>
              </w:r>
            </w:ins>
            <w:ins w:id="128" w:author="Anna Kacprzak" w:date="2025-09-26T11:41:00Z">
              <w:r w:rsidR="00656F70">
                <w:rPr>
                  <w:rFonts w:ascii="Arial" w:hAnsi="Arial" w:cs="Arial"/>
                  <w:sz w:val="24"/>
                  <w:szCs w:val="24"/>
                </w:rPr>
                <w:t xml:space="preserve"> oraz</w:t>
              </w:r>
            </w:ins>
            <w:ins w:id="129" w:author="Anna Kacprzak" w:date="2025-09-26T11:38:00Z">
              <w:r w:rsidR="00656F70" w:rsidRPr="009D0B53">
                <w:rPr>
                  <w:rFonts w:ascii="Arial" w:hAnsi="Arial" w:cs="Arial"/>
                  <w:sz w:val="24"/>
                  <w:szCs w:val="24"/>
                </w:rPr>
                <w:t xml:space="preserve"> że </w:t>
              </w:r>
            </w:ins>
            <w:ins w:id="130" w:author="Anna Kacprzak" w:date="2025-09-26T11:42:00Z">
              <w:r w:rsidR="00656F70">
                <w:rPr>
                  <w:rFonts w:ascii="Arial" w:hAnsi="Arial" w:cs="Arial"/>
                  <w:sz w:val="24"/>
                  <w:szCs w:val="24"/>
                </w:rPr>
                <w:t>warunek ten</w:t>
              </w:r>
            </w:ins>
            <w:ins w:id="131" w:author="Anna Kacprzak" w:date="2025-09-26T11:38:00Z">
              <w:r w:rsidR="00656F70" w:rsidRPr="009D0B53">
                <w:rPr>
                  <w:rFonts w:ascii="Arial" w:hAnsi="Arial" w:cs="Arial"/>
                  <w:sz w:val="24"/>
                  <w:szCs w:val="24"/>
                </w:rPr>
                <w:t xml:space="preserve"> zostan</w:t>
              </w:r>
            </w:ins>
            <w:ins w:id="132" w:author="Anna Kacprzak" w:date="2025-09-26T11:42:00Z">
              <w:r w:rsidR="00656F70">
                <w:rPr>
                  <w:rFonts w:ascii="Arial" w:hAnsi="Arial" w:cs="Arial"/>
                  <w:sz w:val="24"/>
                  <w:szCs w:val="24"/>
                </w:rPr>
                <w:t>ie</w:t>
              </w:r>
            </w:ins>
            <w:ins w:id="133" w:author="Anna Kacprzak" w:date="2025-09-26T11:38:00Z">
              <w:r w:rsidR="00656F70" w:rsidRPr="009D0B53">
                <w:rPr>
                  <w:rFonts w:ascii="Arial" w:hAnsi="Arial" w:cs="Arial"/>
                  <w:sz w:val="24"/>
                  <w:szCs w:val="24"/>
                </w:rPr>
                <w:t xml:space="preserve"> spełnion</w:t>
              </w:r>
            </w:ins>
            <w:ins w:id="134" w:author="Anna Kacprzak" w:date="2025-09-26T11:42:00Z">
              <w:r w:rsidR="00656F70">
                <w:rPr>
                  <w:rFonts w:ascii="Arial" w:hAnsi="Arial" w:cs="Arial"/>
                  <w:sz w:val="24"/>
                  <w:szCs w:val="24"/>
                </w:rPr>
                <w:t>y</w:t>
              </w:r>
            </w:ins>
            <w:ins w:id="135" w:author="Anna Kacprzak" w:date="2025-09-26T11:38:00Z">
              <w:r w:rsidR="00656F70" w:rsidRPr="009D0B53">
                <w:rPr>
                  <w:rFonts w:ascii="Arial" w:hAnsi="Arial" w:cs="Arial"/>
                  <w:sz w:val="24"/>
                  <w:szCs w:val="24"/>
                </w:rPr>
                <w:t xml:space="preserve"> także </w:t>
              </w:r>
              <w:r w:rsidR="00656F70">
                <w:rPr>
                  <w:rFonts w:ascii="Arial" w:hAnsi="Arial" w:cs="Arial"/>
                  <w:sz w:val="24"/>
                  <w:szCs w:val="24"/>
                </w:rPr>
                <w:t>w przedsięwzięciach objętych grantami</w:t>
              </w:r>
              <w:r w:rsidR="00656F70" w:rsidRPr="009D0B53">
                <w:rPr>
                  <w:rFonts w:ascii="Arial" w:hAnsi="Arial" w:cs="Arial"/>
                  <w:sz w:val="24"/>
                  <w:szCs w:val="24"/>
                </w:rPr>
                <w:t>.</w:t>
              </w:r>
            </w:ins>
          </w:p>
          <w:p w14:paraId="14F52757" w14:textId="36594BE5" w:rsidR="000F331E" w:rsidRPr="00DA6938" w:rsidRDefault="000F331E" w:rsidP="000F331E">
            <w:pPr>
              <w:spacing w:before="60" w:after="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Kryterium weryfikowane w oparciu o wniosek o dofinansowanie projektu i załączniki.</w:t>
            </w:r>
          </w:p>
        </w:tc>
        <w:tc>
          <w:tcPr>
            <w:tcW w:w="3131" w:type="dxa"/>
          </w:tcPr>
          <w:p w14:paraId="1BF2F712" w14:textId="21CB1291" w:rsidR="000F331E" w:rsidRPr="00DA6938" w:rsidRDefault="000F331E" w:rsidP="000F331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 xml:space="preserve">TAK/NIE </w:t>
            </w:r>
          </w:p>
          <w:p w14:paraId="52FD256F" w14:textId="77777777" w:rsidR="000F331E" w:rsidRPr="00DA6938" w:rsidRDefault="000F331E" w:rsidP="000F331E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5492007E" w14:textId="77777777" w:rsidR="000F331E" w:rsidRPr="00DA6938" w:rsidRDefault="000F331E" w:rsidP="000F331E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029D491" w14:textId="54B03EAB" w:rsidR="000F331E" w:rsidRPr="00DA6938" w:rsidRDefault="000F331E" w:rsidP="000F331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42D681BC" w14:textId="1AB307D9" w:rsidR="000F331E" w:rsidRPr="00907C01" w:rsidRDefault="000F331E" w:rsidP="000F331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DA6938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</w:tbl>
    <w:p w14:paraId="2862B1EC" w14:textId="77777777" w:rsidR="009F6237" w:rsidRPr="00DA6938" w:rsidRDefault="009F6237" w:rsidP="004565AD">
      <w:pPr>
        <w:tabs>
          <w:tab w:val="left" w:pos="11199"/>
        </w:tabs>
        <w:rPr>
          <w:rFonts w:ascii="Arial" w:hAnsi="Arial" w:cs="Arial"/>
          <w:sz w:val="24"/>
          <w:szCs w:val="24"/>
        </w:rPr>
      </w:pPr>
    </w:p>
    <w:sectPr w:rsidR="009F6237" w:rsidRPr="00DA6938" w:rsidSect="00AE2E86">
      <w:footerReference w:type="default" r:id="rId12"/>
      <w:headerReference w:type="first" r:id="rId13"/>
      <w:footerReference w:type="first" r:id="rId14"/>
      <w:pgSz w:w="16838" w:h="11906" w:orient="landscape"/>
      <w:pgMar w:top="567" w:right="1245" w:bottom="1417" w:left="1417" w:header="0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4" w:author="Anna Kacprzak" w:date="2025-09-30T00:35:00Z" w:initials="AK">
    <w:p w14:paraId="43E385DE" w14:textId="0CE8EB1C" w:rsidR="004D4280" w:rsidRPr="004D4280" w:rsidRDefault="004D4280" w:rsidP="002761C8">
      <w:pPr>
        <w:pStyle w:val="Tekstkomentarza"/>
        <w:rPr>
          <w:lang w:val="pl-PL"/>
        </w:rPr>
      </w:pPr>
      <w:r>
        <w:rPr>
          <w:rStyle w:val="Odwoaniedokomentarza"/>
        </w:rPr>
        <w:annotationRef/>
      </w:r>
      <w:r>
        <w:rPr>
          <w:lang w:val="pl-PL"/>
        </w:rPr>
        <w:t>Stanowisko Grupy ds. EFRR.</w:t>
      </w:r>
    </w:p>
  </w:comment>
  <w:comment w:id="18" w:author="Anna Kacprzak" w:date="2025-09-30T00:39:00Z" w:initials="AK">
    <w:p w14:paraId="74D3F312" w14:textId="47136852" w:rsidR="004D4280" w:rsidRDefault="004D4280" w:rsidP="0044032C">
      <w:pPr>
        <w:pStyle w:val="Tekstkomentarza"/>
      </w:pPr>
      <w:r>
        <w:rPr>
          <w:rStyle w:val="Odwoaniedokomentarza"/>
        </w:rPr>
        <w:annotationRef/>
      </w:r>
      <w:r>
        <w:rPr>
          <w:lang w:val="pl-PL"/>
        </w:rPr>
        <w:t>Stanowisko Grup</w:t>
      </w:r>
      <w:r w:rsidR="003130FE">
        <w:rPr>
          <w:lang w:val="pl-PL"/>
        </w:rPr>
        <w:t xml:space="preserve">y </w:t>
      </w:r>
      <w:r>
        <w:rPr>
          <w:lang w:val="pl-PL"/>
        </w:rPr>
        <w:t>ds. EFRR.</w:t>
      </w:r>
      <w:r>
        <w:t>.</w:t>
      </w:r>
    </w:p>
  </w:comment>
  <w:comment w:id="120" w:author="Anna Kacprzak" w:date="2025-09-30T00:40:00Z" w:initials="AK">
    <w:p w14:paraId="09E87F54" w14:textId="4A1D92DF" w:rsidR="004D4280" w:rsidRPr="00AE2E86" w:rsidRDefault="004D4280">
      <w:pPr>
        <w:pStyle w:val="Tekstkomentarza"/>
        <w:rPr>
          <w:lang w:val="pl-PL"/>
        </w:rPr>
      </w:pPr>
      <w:r>
        <w:rPr>
          <w:rStyle w:val="Odwoaniedokomentarza"/>
        </w:rPr>
        <w:annotationRef/>
      </w:r>
      <w:r w:rsidR="003130FE">
        <w:rPr>
          <w:lang w:val="pl-PL"/>
        </w:rPr>
        <w:t xml:space="preserve">Stanowisko grupy </w:t>
      </w:r>
      <w:r>
        <w:rPr>
          <w:lang w:val="pl-PL"/>
        </w:rPr>
        <w:t>ds. EFRR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43E385DE" w15:done="0"/>
  <w15:commentEx w15:paraId="74D3F312" w15:done="0"/>
  <w15:commentEx w15:paraId="09E87F54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18E67197" w16cex:dateUtc="2025-09-26T06:39:00Z"/>
  <w16cex:commentExtensible w16cex:durableId="33E5D587" w16cex:dateUtc="2025-09-26T07:4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43E385DE" w16cid:durableId="18E67197"/>
  <w16cid:commentId w16cid:paraId="74D3F312" w16cid:durableId="33E5D587"/>
  <w16cid:commentId w16cid:paraId="09E87F54" w16cid:durableId="09E87F5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381014" w14:textId="77777777" w:rsidR="00B56DA1" w:rsidRDefault="00B56DA1" w:rsidP="00D15E00">
      <w:pPr>
        <w:spacing w:after="0" w:line="240" w:lineRule="auto"/>
      </w:pPr>
      <w:r>
        <w:separator/>
      </w:r>
    </w:p>
  </w:endnote>
  <w:endnote w:type="continuationSeparator" w:id="0">
    <w:p w14:paraId="542C0F8F" w14:textId="77777777" w:rsidR="00B56DA1" w:rsidRDefault="00B56DA1" w:rsidP="00D15E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Ubuntu Medium">
    <w:altName w:val="Arial"/>
    <w:charset w:val="00"/>
    <w:family w:val="swiss"/>
    <w:pitch w:val="variable"/>
    <w:sig w:usb0="E00002FF" w:usb1="5000205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820435" w14:textId="77777777" w:rsidR="004D4280" w:rsidRDefault="004D428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3130FE" w:rsidRPr="003130FE">
      <w:rPr>
        <w:noProof/>
        <w:lang w:val="pl-PL"/>
      </w:rPr>
      <w:t>2</w:t>
    </w:r>
    <w:r>
      <w:fldChar w:fldCharType="end"/>
    </w:r>
  </w:p>
  <w:p w14:paraId="2CE82193" w14:textId="77777777" w:rsidR="004D4280" w:rsidRDefault="004D428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B5062C" w14:textId="77777777" w:rsidR="004D4280" w:rsidRDefault="004D4280" w:rsidP="008F74A3">
    <w:pPr>
      <w:pStyle w:val="Stopka"/>
      <w:tabs>
        <w:tab w:val="clear" w:pos="4536"/>
        <w:tab w:val="clear" w:pos="9072"/>
        <w:tab w:val="left" w:pos="5520"/>
        <w:tab w:val="left" w:pos="7920"/>
      </w:tabs>
      <w:jc w:val="center"/>
    </w:pPr>
    <w:r>
      <w:rPr>
        <w:noProof/>
        <w:lang w:val="pl-PL" w:eastAsia="pl-PL"/>
      </w:rPr>
      <w:drawing>
        <wp:inline distT="0" distB="0" distL="0" distR="0" wp14:anchorId="377792D1" wp14:editId="01482EBA">
          <wp:extent cx="6962775" cy="85725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62775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9A8AE5" w14:textId="77777777" w:rsidR="00B56DA1" w:rsidRDefault="00B56DA1" w:rsidP="00D15E00">
      <w:pPr>
        <w:spacing w:after="0" w:line="240" w:lineRule="auto"/>
      </w:pPr>
      <w:r>
        <w:separator/>
      </w:r>
    </w:p>
  </w:footnote>
  <w:footnote w:type="continuationSeparator" w:id="0">
    <w:p w14:paraId="42C642E6" w14:textId="77777777" w:rsidR="00B56DA1" w:rsidRDefault="00B56DA1" w:rsidP="00D15E00">
      <w:pPr>
        <w:spacing w:after="0" w:line="240" w:lineRule="auto"/>
      </w:pPr>
      <w:r>
        <w:continuationSeparator/>
      </w:r>
    </w:p>
  </w:footnote>
  <w:footnote w:id="1">
    <w:p w14:paraId="49353E08" w14:textId="1FC1B041" w:rsidR="004D4280" w:rsidRPr="009D0B53" w:rsidRDefault="004D4280">
      <w:pPr>
        <w:pStyle w:val="Tekstprzypisudolnego"/>
      </w:pPr>
      <w:r w:rsidRPr="00D8772E">
        <w:rPr>
          <w:rStyle w:val="Odwoanieprzypisudolnego"/>
          <w:rFonts w:ascii="Arial" w:hAnsi="Arial" w:cs="Arial"/>
          <w:sz w:val="24"/>
          <w:szCs w:val="24"/>
        </w:rPr>
        <w:footnoteRef/>
      </w:r>
      <w:r w:rsidRPr="00D8772E">
        <w:rPr>
          <w:rFonts w:ascii="Arial" w:hAnsi="Arial" w:cs="Arial"/>
          <w:sz w:val="24"/>
          <w:szCs w:val="24"/>
        </w:rPr>
        <w:t xml:space="preserve"> </w:t>
      </w:r>
      <w:r w:rsidRPr="00D8772E">
        <w:rPr>
          <w:rFonts w:ascii="Arial" w:hAnsi="Arial" w:cs="Arial"/>
          <w:bCs/>
          <w:sz w:val="24"/>
          <w:szCs w:val="24"/>
        </w:rPr>
        <w:t>Wykluczenia</w:t>
      </w:r>
      <w:r w:rsidRPr="00384712">
        <w:rPr>
          <w:rFonts w:ascii="Arial" w:hAnsi="Arial" w:cs="Arial"/>
          <w:bCs/>
          <w:sz w:val="24"/>
          <w:szCs w:val="24"/>
        </w:rPr>
        <w:t xml:space="preserve"> podmiotowe</w:t>
      </w:r>
      <w:r>
        <w:rPr>
          <w:rFonts w:ascii="Arial" w:hAnsi="Arial" w:cs="Arial"/>
          <w:bCs/>
          <w:sz w:val="24"/>
          <w:szCs w:val="24"/>
          <w:lang w:val="pl-PL"/>
        </w:rPr>
        <w:t>, określone w regulaminie wyboru projektów</w:t>
      </w:r>
      <w:r w:rsidRPr="00384712">
        <w:rPr>
          <w:rFonts w:ascii="Arial" w:hAnsi="Arial" w:cs="Arial"/>
          <w:bCs/>
          <w:sz w:val="24"/>
          <w:szCs w:val="24"/>
        </w:rPr>
        <w:t xml:space="preserve"> (dotyczące wnioskodawcy) weryfikowane będą przed podpisaniem umowy</w:t>
      </w:r>
      <w:r>
        <w:rPr>
          <w:rFonts w:ascii="Arial" w:hAnsi="Arial" w:cs="Arial"/>
          <w:bCs/>
          <w:sz w:val="24"/>
          <w:szCs w:val="24"/>
        </w:rPr>
        <w:t xml:space="preserve"> o dofinansowanie projektu grantowego</w:t>
      </w:r>
      <w:r w:rsidRPr="00384712">
        <w:rPr>
          <w:rFonts w:ascii="Arial" w:hAnsi="Arial" w:cs="Arial"/>
          <w:bCs/>
          <w:sz w:val="24"/>
          <w:szCs w:val="24"/>
        </w:rPr>
        <w:t>.</w:t>
      </w:r>
    </w:p>
  </w:footnote>
  <w:footnote w:id="2">
    <w:p w14:paraId="1A99960C" w14:textId="77777777" w:rsidR="004D4280" w:rsidRPr="00694215" w:rsidRDefault="004D4280" w:rsidP="004565AD">
      <w:pPr>
        <w:pStyle w:val="Tekstprzypisudolnego"/>
        <w:spacing w:line="276" w:lineRule="auto"/>
      </w:pPr>
      <w:r w:rsidRPr="00FB5F0C">
        <w:rPr>
          <w:rStyle w:val="Odwoanieprzypisudolnego"/>
          <w:rFonts w:ascii="Arial" w:hAnsi="Arial" w:cs="Arial"/>
          <w:sz w:val="24"/>
          <w:szCs w:val="24"/>
        </w:rPr>
        <w:footnoteRef/>
      </w:r>
      <w:r w:rsidRPr="00FB5F0C">
        <w:rPr>
          <w:rFonts w:ascii="Arial" w:hAnsi="Arial" w:cs="Arial"/>
          <w:sz w:val="24"/>
          <w:szCs w:val="24"/>
        </w:rPr>
        <w:t xml:space="preserve"> </w:t>
      </w:r>
      <w:bookmarkStart w:id="1" w:name="_Hlk173399799"/>
      <w:r w:rsidRPr="00FB5F0C">
        <w:rPr>
          <w:rFonts w:ascii="Arial" w:hAnsi="Arial" w:cs="Arial"/>
          <w:sz w:val="24"/>
          <w:szCs w:val="24"/>
          <w:lang w:val="pl-PL" w:eastAsia="en-US"/>
        </w:rPr>
        <w:t>W każdym</w:t>
      </w:r>
      <w:r w:rsidRPr="006A643F">
        <w:rPr>
          <w:rFonts w:ascii="Arial" w:hAnsi="Arial" w:cs="Arial"/>
          <w:sz w:val="24"/>
          <w:szCs w:val="24"/>
          <w:lang w:val="pl-PL" w:eastAsia="en-US"/>
        </w:rPr>
        <w:t xml:space="preserve"> kryterium przez „wnioskodawcę</w:t>
      </w:r>
      <w:r>
        <w:rPr>
          <w:rFonts w:ascii="Arial" w:hAnsi="Arial" w:cs="Arial"/>
          <w:sz w:val="24"/>
          <w:szCs w:val="24"/>
          <w:lang w:val="pl-PL" w:eastAsia="en-US"/>
        </w:rPr>
        <w:t xml:space="preserve"> projektu grantowego</w:t>
      </w:r>
      <w:r w:rsidRPr="006A643F">
        <w:rPr>
          <w:rFonts w:ascii="Arial" w:hAnsi="Arial" w:cs="Arial"/>
          <w:sz w:val="24"/>
          <w:szCs w:val="24"/>
          <w:lang w:val="pl-PL" w:eastAsia="en-US"/>
        </w:rPr>
        <w:t>” rozumiemy też partnera/partnerów, chyba że kryterium stanowi inaczej.</w:t>
      </w:r>
      <w:bookmarkEnd w:id="1"/>
    </w:p>
  </w:footnote>
  <w:footnote w:id="3">
    <w:p w14:paraId="6D3B38C9" w14:textId="2F79229C" w:rsidR="004D4280" w:rsidRPr="0048678B" w:rsidRDefault="004D4280">
      <w:pPr>
        <w:pStyle w:val="Tekstprzypisudolnego"/>
      </w:pPr>
      <w:r w:rsidRPr="0048678B">
        <w:rPr>
          <w:rStyle w:val="Odwoanieprzypisudolnego"/>
          <w:rFonts w:ascii="Arial" w:hAnsi="Arial" w:cs="Arial"/>
          <w:sz w:val="24"/>
          <w:szCs w:val="24"/>
        </w:rPr>
        <w:footnoteRef/>
      </w:r>
      <w:r w:rsidRPr="0048678B">
        <w:rPr>
          <w:rFonts w:ascii="Arial" w:hAnsi="Arial" w:cs="Arial"/>
          <w:sz w:val="24"/>
          <w:szCs w:val="24"/>
        </w:rPr>
        <w:t xml:space="preserve"> </w:t>
      </w:r>
      <w:r w:rsidRPr="00384712">
        <w:rPr>
          <w:rFonts w:ascii="Arial" w:hAnsi="Arial" w:cs="Arial"/>
          <w:sz w:val="24"/>
          <w:szCs w:val="24"/>
        </w:rPr>
        <w:t>Rozporządzenie Parlamentu Europejskiego i Rady (UE</w:t>
      </w:r>
      <w:r w:rsidRPr="0048678B">
        <w:rPr>
          <w:rFonts w:ascii="Arial" w:hAnsi="Arial" w:cs="Arial"/>
          <w:sz w:val="24"/>
          <w:szCs w:val="24"/>
        </w:rPr>
        <w:t xml:space="preserve">) </w:t>
      </w:r>
      <w:r w:rsidRPr="0048678B">
        <w:rPr>
          <w:rFonts w:ascii="Arial" w:hAnsi="Arial" w:cs="Arial"/>
          <w:sz w:val="24"/>
          <w:szCs w:val="24"/>
          <w:lang w:val="pl-PL"/>
        </w:rPr>
        <w:t>2021</w:t>
      </w:r>
      <w:r w:rsidRPr="00384712">
        <w:rPr>
          <w:rFonts w:ascii="Arial" w:hAnsi="Arial" w:cs="Arial"/>
          <w:sz w:val="24"/>
          <w:szCs w:val="24"/>
        </w:rPr>
        <w:t>/</w:t>
      </w:r>
      <w:r w:rsidRPr="00384712">
        <w:rPr>
          <w:rFonts w:ascii="Arial" w:hAnsi="Arial" w:cs="Arial"/>
          <w:sz w:val="24"/>
          <w:szCs w:val="24"/>
          <w:lang w:val="pl-PL"/>
        </w:rPr>
        <w:t>1060</w:t>
      </w:r>
      <w:r w:rsidRPr="00384712">
        <w:rPr>
          <w:rFonts w:ascii="Arial" w:hAnsi="Arial" w:cs="Arial"/>
          <w:sz w:val="24"/>
          <w:szCs w:val="24"/>
        </w:rPr>
        <w:t xml:space="preserve"> z dnia </w:t>
      </w:r>
      <w:r w:rsidRPr="00384712">
        <w:rPr>
          <w:rFonts w:ascii="Arial" w:hAnsi="Arial" w:cs="Arial"/>
          <w:sz w:val="24"/>
          <w:szCs w:val="24"/>
          <w:lang w:val="pl-PL"/>
        </w:rPr>
        <w:t>24</w:t>
      </w:r>
      <w:r w:rsidRPr="00384712">
        <w:rPr>
          <w:rFonts w:ascii="Arial" w:hAnsi="Arial" w:cs="Arial"/>
          <w:sz w:val="24"/>
          <w:szCs w:val="24"/>
        </w:rPr>
        <w:t xml:space="preserve"> </w:t>
      </w:r>
      <w:r w:rsidRPr="00384712">
        <w:rPr>
          <w:rFonts w:ascii="Arial" w:hAnsi="Arial" w:cs="Arial"/>
          <w:sz w:val="24"/>
          <w:szCs w:val="24"/>
          <w:lang w:val="pl-PL"/>
        </w:rPr>
        <w:t>czerwca</w:t>
      </w:r>
      <w:r w:rsidRPr="00384712">
        <w:rPr>
          <w:rFonts w:ascii="Arial" w:hAnsi="Arial" w:cs="Arial"/>
          <w:sz w:val="24"/>
          <w:szCs w:val="24"/>
        </w:rPr>
        <w:t xml:space="preserve"> 20</w:t>
      </w:r>
      <w:r w:rsidRPr="00384712">
        <w:rPr>
          <w:rFonts w:ascii="Arial" w:hAnsi="Arial" w:cs="Arial"/>
          <w:sz w:val="24"/>
          <w:szCs w:val="24"/>
          <w:lang w:val="pl-PL"/>
        </w:rPr>
        <w:t>2</w:t>
      </w:r>
      <w:r w:rsidRPr="00384712">
        <w:rPr>
          <w:rFonts w:ascii="Arial" w:hAnsi="Arial" w:cs="Arial"/>
          <w:sz w:val="24"/>
          <w:szCs w:val="24"/>
        </w:rPr>
        <w:t>1 r. ustanawiające wspólne przepisy dotyczące Europejskiego Funduszu Rozwoju Regionalnego, Europejskiego Funduszu Społecznego</w:t>
      </w:r>
      <w:r w:rsidRPr="00384712">
        <w:rPr>
          <w:rFonts w:ascii="Arial" w:hAnsi="Arial" w:cs="Arial"/>
          <w:sz w:val="24"/>
          <w:szCs w:val="24"/>
          <w:lang w:val="pl-PL"/>
        </w:rPr>
        <w:t xml:space="preserve"> Plus</w:t>
      </w:r>
      <w:r w:rsidRPr="00384712">
        <w:rPr>
          <w:rFonts w:ascii="Arial" w:hAnsi="Arial" w:cs="Arial"/>
          <w:sz w:val="24"/>
          <w:szCs w:val="24"/>
        </w:rPr>
        <w:t xml:space="preserve">, Funduszu Spójności, Funduszu na rzecz Sprawiedliwej Transformacji i Europejskiego Funduszu Morskiego, Rybackiego i Akwakultury, a także przepisy finansowe na potrzeby tych funduszy oraz na potrzeby Funduszu Azylu, Migracji i Integracji, Funduszu Bezpieczeństwa </w:t>
      </w:r>
      <w:r w:rsidRPr="0048678B">
        <w:rPr>
          <w:rFonts w:ascii="Arial" w:hAnsi="Arial" w:cs="Arial"/>
          <w:sz w:val="24"/>
          <w:szCs w:val="24"/>
        </w:rPr>
        <w:t>Wewnętrznego i Instrumentu Wsparcia Finansowego na rzecz Zarządzania Granicami i Polityki Wizowej</w:t>
      </w:r>
      <w:r w:rsidRPr="0048678B">
        <w:rPr>
          <w:rFonts w:ascii="Arial" w:hAnsi="Arial" w:cs="Arial"/>
          <w:sz w:val="24"/>
          <w:szCs w:val="24"/>
          <w:lang w:val="pl-PL"/>
        </w:rPr>
        <w:t xml:space="preserve"> </w:t>
      </w:r>
      <w:r w:rsidRPr="0048678B">
        <w:rPr>
          <w:rFonts w:ascii="Arial" w:hAnsi="Arial" w:cs="Arial"/>
          <w:sz w:val="24"/>
          <w:szCs w:val="24"/>
        </w:rPr>
        <w:t>(Dz. Urz. UE L</w:t>
      </w:r>
      <w:r w:rsidRPr="0048678B">
        <w:rPr>
          <w:rFonts w:ascii="Arial" w:hAnsi="Arial" w:cs="Arial"/>
          <w:sz w:val="24"/>
          <w:szCs w:val="24"/>
          <w:lang w:val="pl-PL"/>
        </w:rPr>
        <w:t xml:space="preserve"> 231</w:t>
      </w:r>
      <w:r w:rsidRPr="0048678B">
        <w:rPr>
          <w:rFonts w:ascii="Arial" w:hAnsi="Arial" w:cs="Arial"/>
          <w:sz w:val="24"/>
          <w:szCs w:val="24"/>
        </w:rPr>
        <w:t xml:space="preserve"> z </w:t>
      </w:r>
      <w:r w:rsidRPr="0048678B">
        <w:rPr>
          <w:rFonts w:ascii="Arial" w:hAnsi="Arial" w:cs="Arial"/>
          <w:sz w:val="24"/>
          <w:szCs w:val="24"/>
          <w:lang w:val="pl-PL"/>
        </w:rPr>
        <w:t>3</w:t>
      </w:r>
      <w:r w:rsidRPr="0048678B">
        <w:rPr>
          <w:rFonts w:ascii="Arial" w:hAnsi="Arial" w:cs="Arial"/>
          <w:sz w:val="24"/>
          <w:szCs w:val="24"/>
        </w:rPr>
        <w:t>0.</w:t>
      </w:r>
      <w:r w:rsidRPr="0048678B">
        <w:rPr>
          <w:rFonts w:ascii="Arial" w:hAnsi="Arial" w:cs="Arial"/>
          <w:sz w:val="24"/>
          <w:szCs w:val="24"/>
          <w:lang w:val="pl-PL"/>
        </w:rPr>
        <w:t>06</w:t>
      </w:r>
      <w:r w:rsidRPr="0048678B">
        <w:rPr>
          <w:rFonts w:ascii="Arial" w:hAnsi="Arial" w:cs="Arial"/>
          <w:sz w:val="24"/>
          <w:szCs w:val="24"/>
        </w:rPr>
        <w:t>.20</w:t>
      </w:r>
      <w:r w:rsidRPr="0048678B">
        <w:rPr>
          <w:rFonts w:ascii="Arial" w:hAnsi="Arial" w:cs="Arial"/>
          <w:sz w:val="24"/>
          <w:szCs w:val="24"/>
          <w:lang w:val="pl-PL"/>
        </w:rPr>
        <w:t>2</w:t>
      </w:r>
      <w:r w:rsidRPr="0048678B">
        <w:rPr>
          <w:rFonts w:ascii="Arial" w:hAnsi="Arial" w:cs="Arial"/>
          <w:sz w:val="24"/>
          <w:szCs w:val="24"/>
        </w:rPr>
        <w:t xml:space="preserve">1 r., str. 159 z </w:t>
      </w:r>
      <w:proofErr w:type="spellStart"/>
      <w:r w:rsidRPr="0048678B">
        <w:rPr>
          <w:rFonts w:ascii="Arial" w:hAnsi="Arial" w:cs="Arial"/>
          <w:sz w:val="24"/>
          <w:szCs w:val="24"/>
        </w:rPr>
        <w:t>późn</w:t>
      </w:r>
      <w:proofErr w:type="spellEnd"/>
      <w:r w:rsidRPr="0048678B">
        <w:rPr>
          <w:rFonts w:ascii="Arial" w:hAnsi="Arial" w:cs="Arial"/>
          <w:sz w:val="24"/>
          <w:szCs w:val="24"/>
        </w:rPr>
        <w:t>. zm.)</w:t>
      </w:r>
      <w:r w:rsidRPr="00384712">
        <w:rPr>
          <w:rFonts w:ascii="Arial" w:hAnsi="Arial" w:cs="Arial"/>
          <w:sz w:val="24"/>
          <w:szCs w:val="24"/>
        </w:rPr>
        <w:t xml:space="preserve"> (dalej: rozporządzenie </w:t>
      </w:r>
      <w:r w:rsidRPr="00384712">
        <w:rPr>
          <w:rFonts w:ascii="Arial" w:hAnsi="Arial" w:cs="Arial"/>
          <w:sz w:val="24"/>
          <w:szCs w:val="24"/>
          <w:lang w:val="pl-PL"/>
        </w:rPr>
        <w:t>nr 2021/1060</w:t>
      </w:r>
      <w:r w:rsidRPr="00384712">
        <w:rPr>
          <w:rFonts w:ascii="Arial" w:hAnsi="Arial" w:cs="Arial"/>
          <w:sz w:val="24"/>
          <w:szCs w:val="24"/>
        </w:rPr>
        <w:t>).</w:t>
      </w:r>
    </w:p>
  </w:footnote>
  <w:footnote w:id="4">
    <w:p w14:paraId="36726386" w14:textId="77777777" w:rsidR="004D4280" w:rsidRPr="00E779DB" w:rsidRDefault="004D4280" w:rsidP="004565AD">
      <w:pPr>
        <w:pStyle w:val="Tekstprzypisudolnego"/>
        <w:spacing w:line="276" w:lineRule="auto"/>
        <w:rPr>
          <w:rFonts w:ascii="Arial" w:hAnsi="Arial" w:cs="Arial"/>
          <w:sz w:val="24"/>
          <w:szCs w:val="24"/>
        </w:rPr>
      </w:pPr>
      <w:r w:rsidRPr="00E779DB">
        <w:rPr>
          <w:rStyle w:val="Odwoanieprzypisudolnego"/>
          <w:rFonts w:ascii="Arial" w:hAnsi="Arial" w:cs="Arial"/>
          <w:sz w:val="24"/>
          <w:szCs w:val="24"/>
        </w:rPr>
        <w:footnoteRef/>
      </w:r>
      <w:r w:rsidRPr="00E779DB">
        <w:rPr>
          <w:rFonts w:ascii="Arial" w:hAnsi="Arial" w:cs="Arial"/>
          <w:sz w:val="24"/>
          <w:szCs w:val="24"/>
        </w:rPr>
        <w:t xml:space="preserve"> W przypadku projektów partnerskich, gdzie partnerem jest JST lub podmiot kontrolowany lub zależny od JST, wnioskodawca oświadcza we wniosku o dofinansowanie, że dysponuje oświadczeniem każdego z partnerów, zgodnie z którym partner nie podjął jakichkolwiek działań dyskryminacyjnych, sprzecznych z zasadami określonymi w art. 9 ust. 3 rozporządzenia nr 2021/1060.</w:t>
      </w:r>
    </w:p>
  </w:footnote>
  <w:footnote w:id="5">
    <w:p w14:paraId="5D60E8E4" w14:textId="77777777" w:rsidR="004D4280" w:rsidRPr="00FA0E2C" w:rsidRDefault="004D4280" w:rsidP="004565AD">
      <w:pPr>
        <w:pStyle w:val="Tekstprzypisudolnego"/>
        <w:spacing w:line="276" w:lineRule="auto"/>
        <w:rPr>
          <w:rFonts w:ascii="Arial" w:hAnsi="Arial" w:cs="Arial"/>
          <w:sz w:val="24"/>
          <w:szCs w:val="24"/>
        </w:rPr>
      </w:pPr>
      <w:r w:rsidRPr="00FA0E2C">
        <w:rPr>
          <w:rStyle w:val="Odwoanieprzypisudolnego"/>
          <w:rFonts w:ascii="Arial" w:hAnsi="Arial" w:cs="Arial"/>
          <w:sz w:val="24"/>
          <w:szCs w:val="24"/>
        </w:rPr>
        <w:footnoteRef/>
      </w:r>
      <w:r w:rsidRPr="00FA0E2C">
        <w:rPr>
          <w:rFonts w:ascii="Arial" w:hAnsi="Arial" w:cs="Arial"/>
          <w:sz w:val="24"/>
          <w:szCs w:val="24"/>
        </w:rPr>
        <w:t xml:space="preserve"> Realizacja zbiorników retencyjnych (w tym oczek wodnych) powinna służyć podniesieniu wód powierzchniowych lub gruntowych. Nie będą wspierane zbiorniki retencyjne służące czerpaniu z nich wody do </w:t>
      </w:r>
      <w:proofErr w:type="spellStart"/>
      <w:r w:rsidRPr="00FA0E2C">
        <w:rPr>
          <w:rFonts w:ascii="Arial" w:hAnsi="Arial" w:cs="Arial"/>
          <w:sz w:val="24"/>
          <w:szCs w:val="24"/>
        </w:rPr>
        <w:t>nawodnień</w:t>
      </w:r>
      <w:proofErr w:type="spellEnd"/>
      <w:r w:rsidRPr="00FA0E2C">
        <w:rPr>
          <w:rFonts w:ascii="Arial" w:hAnsi="Arial" w:cs="Arial"/>
          <w:sz w:val="24"/>
          <w:szCs w:val="24"/>
        </w:rPr>
        <w:t xml:space="preserve"> do celów rolniczych.</w:t>
      </w:r>
    </w:p>
  </w:footnote>
  <w:footnote w:id="6">
    <w:p w14:paraId="53146B6C" w14:textId="3930B794" w:rsidR="004D4280" w:rsidRPr="00D92576" w:rsidRDefault="004D4280">
      <w:pPr>
        <w:pStyle w:val="Tekstprzypisudolnego"/>
      </w:pPr>
      <w:r w:rsidRPr="00D92576">
        <w:rPr>
          <w:rStyle w:val="Odwoanieprzypisudolnego"/>
          <w:rFonts w:ascii="Arial" w:hAnsi="Arial" w:cs="Arial"/>
          <w:sz w:val="24"/>
          <w:szCs w:val="24"/>
        </w:rPr>
        <w:footnoteRef/>
      </w:r>
      <w:r w:rsidRPr="00D92576">
        <w:rPr>
          <w:rFonts w:ascii="Arial" w:hAnsi="Arial" w:cs="Arial"/>
          <w:sz w:val="24"/>
          <w:szCs w:val="24"/>
        </w:rPr>
        <w:t xml:space="preserve"> </w:t>
      </w:r>
      <w:r w:rsidRPr="00D92576">
        <w:rPr>
          <w:rFonts w:ascii="Arial" w:hAnsi="Arial" w:cs="Arial"/>
          <w:sz w:val="24"/>
          <w:szCs w:val="24"/>
          <w:lang w:val="pl-PL" w:eastAsia="en-US"/>
        </w:rPr>
        <w:t>Wkład</w:t>
      </w:r>
      <w:r w:rsidRPr="005C7C31">
        <w:rPr>
          <w:rFonts w:ascii="Arial" w:hAnsi="Arial" w:cs="Arial"/>
          <w:sz w:val="24"/>
          <w:szCs w:val="24"/>
          <w:lang w:val="pl-PL" w:eastAsia="en-US"/>
        </w:rPr>
        <w:t xml:space="preserve"> własny </w:t>
      </w:r>
      <w:r>
        <w:rPr>
          <w:rFonts w:ascii="Arial" w:hAnsi="Arial" w:cs="Arial"/>
          <w:sz w:val="24"/>
          <w:szCs w:val="24"/>
          <w:lang w:val="pl-PL" w:eastAsia="en-US"/>
        </w:rPr>
        <w:t xml:space="preserve">pochodzący ze środków </w:t>
      </w:r>
      <w:proofErr w:type="spellStart"/>
      <w:r w:rsidRPr="005C7C31">
        <w:rPr>
          <w:rFonts w:ascii="Arial" w:hAnsi="Arial" w:cs="Arial"/>
          <w:sz w:val="24"/>
          <w:szCs w:val="24"/>
          <w:lang w:val="pl-PL" w:eastAsia="en-US"/>
        </w:rPr>
        <w:t>grantobiorcy</w:t>
      </w:r>
      <w:proofErr w:type="spellEnd"/>
      <w:r w:rsidRPr="005C7C31">
        <w:rPr>
          <w:rFonts w:ascii="Arial" w:hAnsi="Arial" w:cs="Arial"/>
          <w:sz w:val="24"/>
          <w:szCs w:val="24"/>
          <w:lang w:val="pl-PL" w:eastAsia="en-US"/>
        </w:rPr>
        <w:t xml:space="preserve"> </w:t>
      </w:r>
      <w:r>
        <w:rPr>
          <w:rFonts w:ascii="Arial" w:hAnsi="Arial" w:cs="Arial"/>
          <w:sz w:val="24"/>
          <w:szCs w:val="24"/>
          <w:lang w:val="pl-PL" w:eastAsia="en-US"/>
        </w:rPr>
        <w:t>stanowi wydatek niekwalifikowalny i nie może być uwzględniany w ramach wkładu własnego wnioskodawcy.</w:t>
      </w:r>
    </w:p>
  </w:footnote>
  <w:footnote w:id="7">
    <w:p w14:paraId="69F79061" w14:textId="446DC98F" w:rsidR="004D4280" w:rsidRPr="00362444" w:rsidRDefault="004D4280" w:rsidP="004565AD">
      <w:pPr>
        <w:pStyle w:val="Tekstprzypisudolnego"/>
        <w:spacing w:line="276" w:lineRule="auto"/>
        <w:rPr>
          <w:rFonts w:ascii="Arial" w:hAnsi="Arial" w:cs="Arial"/>
          <w:sz w:val="24"/>
          <w:szCs w:val="24"/>
        </w:rPr>
      </w:pPr>
      <w:r w:rsidRPr="00362444">
        <w:rPr>
          <w:rStyle w:val="Odwoanieprzypisudolnego"/>
          <w:rFonts w:ascii="Arial" w:hAnsi="Arial" w:cs="Arial"/>
          <w:sz w:val="24"/>
          <w:szCs w:val="24"/>
        </w:rPr>
        <w:footnoteRef/>
      </w:r>
      <w:r w:rsidRPr="00362444">
        <w:rPr>
          <w:rFonts w:ascii="Arial" w:hAnsi="Arial" w:cs="Arial"/>
          <w:sz w:val="24"/>
          <w:szCs w:val="24"/>
        </w:rPr>
        <w:t xml:space="preserve"> Pkt. 207 Zawiadomienia Komisji w sprawie pojęcia pomocy państwa w rozumieniu art. 107 ust. 1 Traktatu o funkcjonowaniu Unii Europejskiej  (Dz. Urz. UE C 262 z </w:t>
      </w:r>
      <w:r w:rsidRPr="00A301B4">
        <w:rPr>
          <w:rFonts w:ascii="Arial" w:hAnsi="Arial" w:cs="Arial"/>
          <w:sz w:val="24"/>
          <w:szCs w:val="24"/>
        </w:rPr>
        <w:t>dnia 19 lipca 2016</w:t>
      </w:r>
      <w:r w:rsidRPr="00362444">
        <w:rPr>
          <w:rFonts w:ascii="Arial" w:hAnsi="Arial" w:cs="Arial"/>
          <w:sz w:val="24"/>
          <w:szCs w:val="24"/>
        </w:rPr>
        <w:t xml:space="preserve"> r., str. 1) – dokument dostępny jest pod adresem: </w:t>
      </w:r>
      <w:hyperlink r:id="rId1" w:tgtFrame="_blank" w:history="1">
        <w:r w:rsidRPr="00362444">
          <w:rPr>
            <w:rStyle w:val="Hipercze"/>
            <w:rFonts w:ascii="Arial" w:hAnsi="Arial" w:cs="Arial"/>
            <w:color w:val="0563C1"/>
            <w:sz w:val="24"/>
            <w:szCs w:val="24"/>
          </w:rPr>
          <w:t>http://eur-lex.europa.eu/legal-content/PL/TXT/PDF/?uri=CELEX:52016XC0719(05)&amp;from=EN</w:t>
        </w:r>
      </w:hyperlink>
      <w:r>
        <w:rPr>
          <w:rFonts w:ascii="Arial" w:hAnsi="Arial" w:cs="Arial"/>
          <w:sz w:val="24"/>
          <w:szCs w:val="24"/>
        </w:rPr>
        <w:t>.</w:t>
      </w:r>
    </w:p>
  </w:footnote>
  <w:footnote w:id="8">
    <w:p w14:paraId="596AB852" w14:textId="77777777" w:rsidR="004D4280" w:rsidRPr="00040F18" w:rsidRDefault="004D4280" w:rsidP="004565AD">
      <w:pPr>
        <w:pStyle w:val="Tekstprzypisudolnego"/>
        <w:spacing w:line="276" w:lineRule="auto"/>
        <w:rPr>
          <w:rFonts w:ascii="Arial" w:hAnsi="Arial" w:cs="Arial"/>
          <w:sz w:val="24"/>
          <w:szCs w:val="24"/>
        </w:rPr>
      </w:pPr>
      <w:r w:rsidRPr="00040F18">
        <w:rPr>
          <w:rStyle w:val="Odwoanieprzypisudolnego"/>
          <w:rFonts w:ascii="Arial" w:hAnsi="Arial" w:cs="Arial"/>
          <w:sz w:val="24"/>
          <w:szCs w:val="24"/>
        </w:rPr>
        <w:footnoteRef/>
      </w:r>
      <w:r w:rsidRPr="00040F18">
        <w:rPr>
          <w:rFonts w:ascii="Arial" w:hAnsi="Arial" w:cs="Arial"/>
          <w:sz w:val="24"/>
          <w:szCs w:val="24"/>
        </w:rPr>
        <w:t xml:space="preserve"> </w:t>
      </w:r>
      <w:r w:rsidRPr="00040F18">
        <w:rPr>
          <w:rFonts w:ascii="Arial" w:hAnsi="Arial" w:cs="Arial"/>
          <w:sz w:val="24"/>
          <w:szCs w:val="24"/>
          <w:lang w:val="pl-PL"/>
        </w:rPr>
        <w:t xml:space="preserve">Zasada DNSH oznacza „Do no </w:t>
      </w:r>
      <w:proofErr w:type="spellStart"/>
      <w:r w:rsidRPr="00040F18">
        <w:rPr>
          <w:rFonts w:ascii="Arial" w:hAnsi="Arial" w:cs="Arial"/>
          <w:sz w:val="24"/>
          <w:szCs w:val="24"/>
          <w:lang w:val="pl-PL"/>
        </w:rPr>
        <w:t>significant</w:t>
      </w:r>
      <w:proofErr w:type="spellEnd"/>
      <w:r w:rsidRPr="00040F18">
        <w:rPr>
          <w:rFonts w:ascii="Arial" w:hAnsi="Arial" w:cs="Arial"/>
          <w:sz w:val="24"/>
          <w:szCs w:val="24"/>
          <w:lang w:val="pl-PL"/>
        </w:rPr>
        <w:t xml:space="preserve"> </w:t>
      </w:r>
      <w:proofErr w:type="spellStart"/>
      <w:r w:rsidRPr="00040F18">
        <w:rPr>
          <w:rFonts w:ascii="Arial" w:hAnsi="Arial" w:cs="Arial"/>
          <w:sz w:val="24"/>
          <w:szCs w:val="24"/>
          <w:lang w:val="pl-PL"/>
        </w:rPr>
        <w:t>harm</w:t>
      </w:r>
      <w:proofErr w:type="spellEnd"/>
      <w:r w:rsidRPr="00040F18">
        <w:rPr>
          <w:rFonts w:ascii="Arial" w:hAnsi="Arial" w:cs="Arial"/>
          <w:sz w:val="24"/>
          <w:szCs w:val="24"/>
          <w:lang w:val="pl-PL"/>
        </w:rPr>
        <w:t xml:space="preserve">”, czyli „nie czyń poważnych szkód”. Zasada ma zapewnić, że działania, które w znacznym stopniu szkodzą środowisku i przynoszą więcej strat niż korzyści nie będą uznawane jako inwestycje zrównoważone środowiskowo. Szczegółowe informacje zawarte są w dokumencie „Ocena zgodności z zasadą „nie czyń poważnych szkód” (DNSH) zakresów wsparcia zawartych w projekcie programu regionalnego Fundusze Europejskie dla Kujaw i Pomorza na lata 2021-2027”. Dokument dostępny jest na stronie </w:t>
      </w:r>
      <w:hyperlink r:id="rId2" w:history="1">
        <w:r w:rsidRPr="00040F18">
          <w:rPr>
            <w:rStyle w:val="Hipercze"/>
            <w:rFonts w:ascii="Arial" w:hAnsi="Arial" w:cs="Arial"/>
            <w:sz w:val="24"/>
            <w:szCs w:val="24"/>
            <w:lang w:val="pl-PL"/>
          </w:rPr>
          <w:t>https://mojregion.eu/rpo/wp-content/uploads/sites/3/2022/11/uz-6-22-41-1624-z.pdf</w:t>
        </w:r>
      </w:hyperlink>
      <w:r w:rsidRPr="00040F18">
        <w:rPr>
          <w:rFonts w:ascii="Arial" w:hAnsi="Arial" w:cs="Arial"/>
          <w:sz w:val="24"/>
          <w:szCs w:val="24"/>
          <w:lang w:val="pl-PL"/>
        </w:rPr>
        <w:t>.</w:t>
      </w:r>
    </w:p>
  </w:footnote>
  <w:footnote w:id="9">
    <w:p w14:paraId="6E2E0EE2" w14:textId="77777777" w:rsidR="004D4280" w:rsidRPr="00384712" w:rsidRDefault="004D4280" w:rsidP="004565AD">
      <w:pPr>
        <w:pStyle w:val="Tekstprzypisudolnego"/>
        <w:spacing w:line="276" w:lineRule="auto"/>
        <w:rPr>
          <w:rFonts w:ascii="Arial" w:hAnsi="Arial" w:cs="Arial"/>
          <w:sz w:val="24"/>
          <w:szCs w:val="24"/>
          <w:lang w:val="pl-PL"/>
        </w:rPr>
      </w:pPr>
      <w:r w:rsidRPr="00384712">
        <w:rPr>
          <w:rStyle w:val="Odwoanieprzypisudolnego"/>
          <w:rFonts w:ascii="Arial" w:hAnsi="Arial" w:cs="Arial"/>
          <w:sz w:val="24"/>
          <w:szCs w:val="24"/>
        </w:rPr>
        <w:footnoteRef/>
      </w:r>
      <w:r w:rsidRPr="00384712">
        <w:rPr>
          <w:rFonts w:ascii="Arial" w:hAnsi="Arial" w:cs="Arial"/>
          <w:sz w:val="24"/>
          <w:szCs w:val="24"/>
        </w:rPr>
        <w:t xml:space="preserve"> </w:t>
      </w:r>
      <w:r w:rsidRPr="00384712">
        <w:rPr>
          <w:rFonts w:ascii="Arial" w:hAnsi="Arial" w:cs="Arial"/>
          <w:sz w:val="24"/>
          <w:szCs w:val="24"/>
          <w:lang w:val="pl-PL"/>
        </w:rPr>
        <w:t>Na potrzeby oceny projektów stosuje się Wytyczne dotyczące kwalifikowalności wydatków na lata 2021-2027 wydane przez Ministra Funduszy i Polityki Regionalnej, aktualne na dzień ogłoszenia naboru. Do potwierdzenia kwalifikowalności wydatków w realizowanych projektach, stosowana będzie wersja wytycznych obowiązująca w dniu poniesienia wydatku, z uwzględnieniem pkt 7-9 Rozdziału 1. wytycznych.</w:t>
      </w:r>
    </w:p>
  </w:footnote>
  <w:footnote w:id="10">
    <w:p w14:paraId="5C3AC242" w14:textId="3A14AEFD" w:rsidR="004D4280" w:rsidRPr="00DA4946" w:rsidRDefault="004D4280">
      <w:pPr>
        <w:pStyle w:val="Tekstprzypisudolnego"/>
        <w:rPr>
          <w:rFonts w:ascii="Arial" w:hAnsi="Arial" w:cs="Arial"/>
          <w:sz w:val="24"/>
          <w:szCs w:val="24"/>
        </w:rPr>
      </w:pPr>
      <w:ins w:id="53" w:author="Anna Kacprzak" w:date="2025-09-25T12:37:00Z">
        <w:r w:rsidRPr="00DA4946">
          <w:rPr>
            <w:rStyle w:val="Odwoanieprzypisudolnego"/>
            <w:rFonts w:ascii="Arial" w:hAnsi="Arial" w:cs="Arial"/>
            <w:sz w:val="24"/>
            <w:szCs w:val="24"/>
          </w:rPr>
          <w:footnoteRef/>
        </w:r>
        <w:r w:rsidRPr="00DA4946">
          <w:rPr>
            <w:rFonts w:ascii="Arial" w:hAnsi="Arial" w:cs="Arial"/>
            <w:sz w:val="24"/>
            <w:szCs w:val="24"/>
          </w:rPr>
          <w:t xml:space="preserve"> Lista </w:t>
        </w:r>
      </w:ins>
      <w:ins w:id="54" w:author="Anna Kacprzak" w:date="2025-09-25T13:11:00Z">
        <w:r>
          <w:rPr>
            <w:rFonts w:ascii="Arial" w:hAnsi="Arial" w:cs="Arial"/>
            <w:sz w:val="24"/>
            <w:szCs w:val="24"/>
          </w:rPr>
          <w:t>,,</w:t>
        </w:r>
      </w:ins>
      <w:ins w:id="55" w:author="Anna Kacprzak" w:date="2025-09-25T12:37:00Z">
        <w:r w:rsidRPr="00DA4946">
          <w:rPr>
            <w:rFonts w:ascii="Arial" w:hAnsi="Arial" w:cs="Arial"/>
            <w:sz w:val="24"/>
            <w:szCs w:val="24"/>
          </w:rPr>
          <w:t xml:space="preserve">Wykaz projektów zidentyfikowanych </w:t>
        </w:r>
      </w:ins>
      <w:ins w:id="56" w:author="Przemysław Mentkowski" w:date="2025-09-30T10:32:00Z" w16du:dateUtc="2025-09-30T08:32:00Z">
        <w:r w:rsidR="007D388D">
          <w:rPr>
            <w:rFonts w:ascii="Arial" w:hAnsi="Arial" w:cs="Arial"/>
            <w:sz w:val="24"/>
            <w:szCs w:val="24"/>
          </w:rPr>
          <w:t>dla</w:t>
        </w:r>
      </w:ins>
      <w:ins w:id="57" w:author="Anna Kacprzak" w:date="2025-09-25T12:37:00Z">
        <w:r w:rsidRPr="00DA4946">
          <w:rPr>
            <w:rFonts w:ascii="Arial" w:hAnsi="Arial" w:cs="Arial"/>
            <w:sz w:val="24"/>
            <w:szCs w:val="24"/>
          </w:rPr>
          <w:t xml:space="preserve"> programu Fundusze Europejskie na Infrastrukturę, Klimat, Środowisko</w:t>
        </w:r>
      </w:ins>
      <w:ins w:id="58" w:author="Anna Kacprzak" w:date="2025-09-25T12:56:00Z">
        <w:r>
          <w:rPr>
            <w:rFonts w:ascii="Arial" w:hAnsi="Arial" w:cs="Arial"/>
            <w:sz w:val="24"/>
            <w:szCs w:val="24"/>
          </w:rPr>
          <w:t>”</w:t>
        </w:r>
      </w:ins>
      <w:ins w:id="59" w:author="Anna Kacprzak" w:date="2025-09-25T12:37:00Z">
        <w:r>
          <w:rPr>
            <w:rFonts w:ascii="Arial" w:hAnsi="Arial" w:cs="Arial"/>
            <w:sz w:val="24"/>
            <w:szCs w:val="24"/>
          </w:rPr>
          <w:t xml:space="preserve"> publikowana jest na stronie internetowej </w:t>
        </w:r>
      </w:ins>
      <w:ins w:id="60" w:author="Przemysław Mentkowski" w:date="2025-09-25T13:43:00Z">
        <w:r>
          <w:rPr>
            <w:rFonts w:ascii="Arial" w:hAnsi="Arial" w:cs="Arial"/>
            <w:sz w:val="24"/>
            <w:szCs w:val="24"/>
          </w:rPr>
          <w:t>www.</w:t>
        </w:r>
      </w:ins>
      <w:ins w:id="61" w:author="Anna Kacprzak" w:date="2025-09-25T12:37:00Z">
        <w:r>
          <w:rPr>
            <w:rFonts w:ascii="Arial" w:hAnsi="Arial" w:cs="Arial"/>
            <w:sz w:val="24"/>
            <w:szCs w:val="24"/>
          </w:rPr>
          <w:t>feniks.gov.pl</w:t>
        </w:r>
      </w:ins>
      <w:ins w:id="62" w:author="Anna Kacprzak" w:date="2025-09-25T12:38:00Z">
        <w:r>
          <w:rPr>
            <w:rFonts w:ascii="Arial" w:hAnsi="Arial" w:cs="Arial"/>
            <w:sz w:val="24"/>
            <w:szCs w:val="24"/>
          </w:rPr>
          <w:t xml:space="preserve">. </w:t>
        </w:r>
      </w:ins>
    </w:p>
  </w:footnote>
  <w:footnote w:id="11">
    <w:p w14:paraId="2481A79D" w14:textId="51FE7F7E" w:rsidR="004D4280" w:rsidRPr="007034AC" w:rsidRDefault="004D4280">
      <w:pPr>
        <w:pStyle w:val="Tekstprzypisudolnego"/>
        <w:rPr>
          <w:rFonts w:ascii="Arial" w:hAnsi="Arial" w:cs="Arial"/>
          <w:sz w:val="24"/>
          <w:szCs w:val="24"/>
        </w:rPr>
      </w:pPr>
      <w:r w:rsidRPr="007034AC">
        <w:rPr>
          <w:rStyle w:val="Odwoanieprzypisudolnego"/>
          <w:rFonts w:ascii="Arial" w:hAnsi="Arial" w:cs="Arial"/>
          <w:sz w:val="24"/>
          <w:szCs w:val="24"/>
        </w:rPr>
        <w:footnoteRef/>
      </w:r>
      <w:r w:rsidRPr="007034AC">
        <w:rPr>
          <w:rFonts w:ascii="Arial" w:hAnsi="Arial" w:cs="Arial"/>
          <w:sz w:val="24"/>
          <w:szCs w:val="24"/>
        </w:rPr>
        <w:t xml:space="preserve"> </w:t>
      </w:r>
      <w:r w:rsidRPr="006B4BBC">
        <w:rPr>
          <w:rFonts w:ascii="Arial" w:hAnsi="Arial" w:cs="Arial"/>
          <w:sz w:val="24"/>
          <w:szCs w:val="24"/>
        </w:rPr>
        <w:t>Jeśli planowany grant ma dotyczyć pr</w:t>
      </w:r>
      <w:r>
        <w:rPr>
          <w:rFonts w:ascii="Arial" w:hAnsi="Arial" w:cs="Arial"/>
          <w:sz w:val="24"/>
          <w:szCs w:val="24"/>
        </w:rPr>
        <w:t>zedsięwzięcia</w:t>
      </w:r>
      <w:r w:rsidRPr="006B4BBC">
        <w:rPr>
          <w:rFonts w:ascii="Arial" w:hAnsi="Arial" w:cs="Arial"/>
          <w:sz w:val="24"/>
          <w:szCs w:val="24"/>
        </w:rPr>
        <w:t>, któr</w:t>
      </w:r>
      <w:r>
        <w:rPr>
          <w:rFonts w:ascii="Arial" w:hAnsi="Arial" w:cs="Arial"/>
          <w:sz w:val="24"/>
          <w:szCs w:val="24"/>
        </w:rPr>
        <w:t>ego identyfikacja jest utrudniona</w:t>
      </w:r>
      <w:r w:rsidRPr="006B4BB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w odniesieniu do wymienionych na liście projektów (np. wymieniony na liście projekt stanowi zestaw pomniejszych projektów lub kompleks działań)</w:t>
      </w:r>
      <w:r w:rsidRPr="006B4BBC">
        <w:rPr>
          <w:rFonts w:ascii="Arial" w:hAnsi="Arial" w:cs="Arial"/>
          <w:sz w:val="24"/>
          <w:szCs w:val="24"/>
        </w:rPr>
        <w:t xml:space="preserve">, Wnioskodawca </w:t>
      </w:r>
      <w:r>
        <w:rPr>
          <w:rFonts w:ascii="Arial" w:hAnsi="Arial" w:cs="Arial"/>
          <w:sz w:val="24"/>
          <w:szCs w:val="24"/>
        </w:rPr>
        <w:t xml:space="preserve">przed przyznaniem grantu </w:t>
      </w:r>
      <w:r w:rsidRPr="006B4BBC">
        <w:rPr>
          <w:rFonts w:ascii="Arial" w:hAnsi="Arial" w:cs="Arial"/>
          <w:sz w:val="24"/>
          <w:szCs w:val="24"/>
        </w:rPr>
        <w:t xml:space="preserve">będzie zobowiązany do </w:t>
      </w:r>
      <w:r>
        <w:rPr>
          <w:rFonts w:ascii="Arial" w:hAnsi="Arial" w:cs="Arial"/>
          <w:sz w:val="24"/>
          <w:szCs w:val="24"/>
        </w:rPr>
        <w:t xml:space="preserve">weryfikacji, czy wnioskowane przedsięwzięcie nie wchodzi w zakres projektu wykazanego na liście. </w:t>
      </w:r>
    </w:p>
  </w:footnote>
  <w:footnote w:id="12">
    <w:p w14:paraId="15D3177C" w14:textId="333A5465" w:rsidR="004D4280" w:rsidRPr="00072ECA" w:rsidRDefault="004D4280">
      <w:pPr>
        <w:pStyle w:val="Tekstprzypisudolnego"/>
        <w:rPr>
          <w:rFonts w:ascii="Arial" w:hAnsi="Arial" w:cs="Arial"/>
          <w:sz w:val="24"/>
          <w:szCs w:val="24"/>
        </w:rPr>
      </w:pPr>
      <w:r w:rsidRPr="00072ECA">
        <w:rPr>
          <w:rStyle w:val="Odwoanieprzypisudolnego"/>
          <w:rFonts w:ascii="Arial" w:hAnsi="Arial" w:cs="Arial"/>
          <w:sz w:val="24"/>
          <w:szCs w:val="24"/>
        </w:rPr>
        <w:footnoteRef/>
      </w:r>
      <w:r w:rsidRPr="00072ECA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W ramach projektu grantowego </w:t>
      </w:r>
      <w:proofErr w:type="spellStart"/>
      <w:r>
        <w:rPr>
          <w:rFonts w:ascii="Arial" w:hAnsi="Arial" w:cs="Arial"/>
          <w:sz w:val="24"/>
          <w:szCs w:val="24"/>
        </w:rPr>
        <w:t>grantobiorca</w:t>
      </w:r>
      <w:proofErr w:type="spellEnd"/>
      <w:r>
        <w:rPr>
          <w:rFonts w:ascii="Arial" w:hAnsi="Arial" w:cs="Arial"/>
          <w:sz w:val="24"/>
          <w:szCs w:val="24"/>
        </w:rPr>
        <w:t xml:space="preserve"> może wnioskować o kilka grantów, ale ich łączna wartość nie może przekroczyć równowartości 200 tys. euro. </w:t>
      </w:r>
    </w:p>
  </w:footnote>
  <w:footnote w:id="13">
    <w:p w14:paraId="193D6D94" w14:textId="40B53DD6" w:rsidR="004D4280" w:rsidRPr="000D38C3" w:rsidRDefault="004D4280" w:rsidP="000D38C3">
      <w:pPr>
        <w:pStyle w:val="Tekstprzypisudolnego"/>
      </w:pPr>
      <w:r w:rsidRPr="00E63280">
        <w:rPr>
          <w:rStyle w:val="Odwoanieprzypisudolnego"/>
          <w:rFonts w:ascii="Arial" w:hAnsi="Arial" w:cs="Arial"/>
          <w:sz w:val="24"/>
          <w:szCs w:val="24"/>
        </w:rPr>
        <w:footnoteRef/>
      </w:r>
      <w:r w:rsidRPr="00E63280">
        <w:rPr>
          <w:rFonts w:ascii="Arial" w:hAnsi="Arial" w:cs="Arial"/>
          <w:sz w:val="24"/>
          <w:szCs w:val="24"/>
        </w:rPr>
        <w:t xml:space="preserve"> </w:t>
      </w:r>
      <w:r w:rsidRPr="00D92576">
        <w:rPr>
          <w:rFonts w:ascii="Arial" w:hAnsi="Arial" w:cs="Arial"/>
          <w:sz w:val="24"/>
          <w:szCs w:val="24"/>
          <w:lang w:val="pl-PL" w:eastAsia="en-US"/>
        </w:rPr>
        <w:t>Wkład</w:t>
      </w:r>
      <w:r w:rsidRPr="005C7C31">
        <w:rPr>
          <w:rFonts w:ascii="Arial" w:hAnsi="Arial" w:cs="Arial"/>
          <w:sz w:val="24"/>
          <w:szCs w:val="24"/>
          <w:lang w:val="pl-PL" w:eastAsia="en-US"/>
        </w:rPr>
        <w:t xml:space="preserve"> własny </w:t>
      </w:r>
      <w:proofErr w:type="spellStart"/>
      <w:r>
        <w:rPr>
          <w:rFonts w:ascii="Arial" w:hAnsi="Arial" w:cs="Arial"/>
          <w:sz w:val="24"/>
          <w:szCs w:val="24"/>
          <w:lang w:val="pl-PL" w:eastAsia="en-US"/>
        </w:rPr>
        <w:t>grantobiorcy</w:t>
      </w:r>
      <w:proofErr w:type="spellEnd"/>
      <w:r>
        <w:rPr>
          <w:rFonts w:ascii="Arial" w:hAnsi="Arial" w:cs="Arial"/>
          <w:sz w:val="24"/>
          <w:szCs w:val="24"/>
          <w:lang w:val="pl-PL" w:eastAsia="en-US"/>
        </w:rPr>
        <w:t xml:space="preserve"> może nie być wymagany. W przypadku jego wymagania, stanowić będzie wydatek niekwalifikowalny, jednakże na etapie przyznawania grantów musi spełniać warunki kwalifikowalności wydatków.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4BD5CB" w14:textId="77777777" w:rsidR="004D4280" w:rsidRPr="00C668C2" w:rsidRDefault="004D4280" w:rsidP="00D723D7">
    <w:pPr>
      <w:tabs>
        <w:tab w:val="left" w:pos="9923"/>
      </w:tabs>
      <w:spacing w:before="480" w:after="0" w:line="240" w:lineRule="auto"/>
      <w:rPr>
        <w:sz w:val="24"/>
        <w:szCs w:val="24"/>
      </w:rPr>
    </w:pPr>
    <w:r w:rsidRPr="00C668C2">
      <w:rPr>
        <w:rFonts w:ascii="Arial" w:hAnsi="Arial" w:cs="Arial"/>
        <w:sz w:val="24"/>
        <w:szCs w:val="24"/>
      </w:rPr>
      <w:t>FUNDUSZE EUROPEJSKIE DLA KUJAW I POMORZA 2021-2027</w:t>
    </w:r>
  </w:p>
  <w:p w14:paraId="49E2F7AA" w14:textId="071FC416" w:rsidR="004D4280" w:rsidRDefault="004D4280" w:rsidP="004D4280">
    <w:pPr>
      <w:tabs>
        <w:tab w:val="left" w:pos="10915"/>
      </w:tabs>
      <w:spacing w:before="120" w:after="0"/>
      <w:ind w:leftChars="4510" w:left="9922"/>
      <w:rPr>
        <w:rFonts w:ascii="Arial" w:hAnsi="Arial" w:cs="Arial"/>
        <w:bCs/>
        <w:sz w:val="24"/>
        <w:szCs w:val="24"/>
      </w:rPr>
    </w:pPr>
    <w:r>
      <w:rPr>
        <w:rFonts w:ascii="Arial" w:hAnsi="Arial" w:cs="Arial"/>
        <w:bCs/>
        <w:sz w:val="24"/>
        <w:szCs w:val="24"/>
      </w:rPr>
      <w:t xml:space="preserve">Załącznik </w:t>
    </w:r>
    <w:r w:rsidRPr="00641CA2">
      <w:rPr>
        <w:rFonts w:ascii="Arial" w:hAnsi="Arial" w:cs="Arial"/>
        <w:bCs/>
        <w:sz w:val="24"/>
        <w:szCs w:val="24"/>
        <w:lang w:val="x-none"/>
      </w:rPr>
      <w:t xml:space="preserve">do </w:t>
    </w:r>
    <w:r>
      <w:rPr>
        <w:rFonts w:ascii="Arial" w:hAnsi="Arial" w:cs="Arial"/>
        <w:bCs/>
        <w:sz w:val="24"/>
        <w:szCs w:val="24"/>
      </w:rPr>
      <w:t>Stanowiska</w:t>
    </w:r>
    <w:r w:rsidRPr="00A64BEF">
      <w:rPr>
        <w:rFonts w:ascii="Arial" w:hAnsi="Arial" w:cs="Arial"/>
        <w:bCs/>
        <w:sz w:val="24"/>
        <w:szCs w:val="24"/>
      </w:rPr>
      <w:t xml:space="preserve"> </w:t>
    </w:r>
    <w:r>
      <w:rPr>
        <w:rFonts w:ascii="Arial" w:hAnsi="Arial" w:cs="Arial"/>
        <w:bCs/>
        <w:sz w:val="24"/>
        <w:szCs w:val="24"/>
      </w:rPr>
      <w:t xml:space="preserve">nr 25/2025  Grupy roboczej ds. EFRR  </w:t>
    </w:r>
  </w:p>
  <w:p w14:paraId="23440276" w14:textId="77777777" w:rsidR="004D4280" w:rsidRDefault="004D4280" w:rsidP="00AE2E86">
    <w:pPr>
      <w:tabs>
        <w:tab w:val="left" w:pos="10915"/>
      </w:tabs>
      <w:spacing w:after="0"/>
      <w:ind w:left="9923"/>
      <w:rPr>
        <w:rFonts w:ascii="Arial" w:hAnsi="Arial" w:cs="Arial"/>
        <w:bCs/>
        <w:sz w:val="24"/>
        <w:szCs w:val="24"/>
      </w:rPr>
    </w:pPr>
    <w:r>
      <w:rPr>
        <w:rFonts w:ascii="Arial" w:hAnsi="Arial" w:cs="Arial"/>
        <w:bCs/>
        <w:sz w:val="24"/>
        <w:szCs w:val="24"/>
      </w:rPr>
      <w:t xml:space="preserve">przy KM FEdKP 2021-2027 </w:t>
    </w:r>
  </w:p>
  <w:p w14:paraId="3B4CF4BC" w14:textId="68B23C62" w:rsidR="004D4280" w:rsidRPr="00AE2E86" w:rsidRDefault="004D4280" w:rsidP="00AE2E86">
    <w:pPr>
      <w:tabs>
        <w:tab w:val="left" w:pos="10915"/>
      </w:tabs>
      <w:spacing w:after="0"/>
      <w:ind w:left="9923"/>
      <w:rPr>
        <w:rFonts w:ascii="Arial" w:hAnsi="Arial" w:cs="Arial"/>
        <w:bCs/>
        <w:sz w:val="24"/>
        <w:szCs w:val="24"/>
      </w:rPr>
    </w:pPr>
    <w:r>
      <w:rPr>
        <w:rFonts w:ascii="Arial" w:hAnsi="Arial" w:cs="Arial"/>
        <w:sz w:val="24"/>
        <w:szCs w:val="24"/>
        <w:lang w:val="x-none"/>
      </w:rPr>
      <w:t xml:space="preserve">z dnia </w:t>
    </w:r>
    <w:r>
      <w:rPr>
        <w:rFonts w:ascii="Arial" w:hAnsi="Arial" w:cs="Arial"/>
        <w:sz w:val="24"/>
        <w:szCs w:val="24"/>
      </w:rPr>
      <w:t>26</w:t>
    </w:r>
    <w:r>
      <w:rPr>
        <w:rFonts w:ascii="Arial" w:hAnsi="Arial" w:cs="Arial"/>
        <w:sz w:val="24"/>
        <w:szCs w:val="24"/>
        <w:lang w:val="x-none"/>
      </w:rPr>
      <w:t xml:space="preserve"> września 2025 r.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/>
      </w:rPr>
    </w:lvl>
  </w:abstractNum>
  <w:abstractNum w:abstractNumId="1" w15:restartNumberingAfterBreak="0">
    <w:nsid w:val="05583BF9"/>
    <w:multiLevelType w:val="hybridMultilevel"/>
    <w:tmpl w:val="E372099C"/>
    <w:lvl w:ilvl="0" w:tplc="DF7A058E">
      <w:start w:val="1"/>
      <w:numFmt w:val="decimal"/>
      <w:lvlText w:val="%1."/>
      <w:lvlJc w:val="left"/>
      <w:pPr>
        <w:ind w:left="1020" w:hanging="360"/>
      </w:pPr>
    </w:lvl>
    <w:lvl w:ilvl="1" w:tplc="89A64702">
      <w:start w:val="1"/>
      <w:numFmt w:val="decimal"/>
      <w:lvlText w:val="%2."/>
      <w:lvlJc w:val="left"/>
      <w:pPr>
        <w:ind w:left="1020" w:hanging="360"/>
      </w:pPr>
    </w:lvl>
    <w:lvl w:ilvl="2" w:tplc="A2A4065C">
      <w:start w:val="1"/>
      <w:numFmt w:val="decimal"/>
      <w:lvlText w:val="%3."/>
      <w:lvlJc w:val="left"/>
      <w:pPr>
        <w:ind w:left="1020" w:hanging="360"/>
      </w:pPr>
    </w:lvl>
    <w:lvl w:ilvl="3" w:tplc="495CA642">
      <w:start w:val="1"/>
      <w:numFmt w:val="decimal"/>
      <w:lvlText w:val="%4."/>
      <w:lvlJc w:val="left"/>
      <w:pPr>
        <w:ind w:left="1020" w:hanging="360"/>
      </w:pPr>
    </w:lvl>
    <w:lvl w:ilvl="4" w:tplc="C88E6D62">
      <w:start w:val="1"/>
      <w:numFmt w:val="decimal"/>
      <w:lvlText w:val="%5."/>
      <w:lvlJc w:val="left"/>
      <w:pPr>
        <w:ind w:left="1020" w:hanging="360"/>
      </w:pPr>
    </w:lvl>
    <w:lvl w:ilvl="5" w:tplc="D98431DE">
      <w:start w:val="1"/>
      <w:numFmt w:val="decimal"/>
      <w:lvlText w:val="%6."/>
      <w:lvlJc w:val="left"/>
      <w:pPr>
        <w:ind w:left="1020" w:hanging="360"/>
      </w:pPr>
    </w:lvl>
    <w:lvl w:ilvl="6" w:tplc="8214E22A">
      <w:start w:val="1"/>
      <w:numFmt w:val="decimal"/>
      <w:lvlText w:val="%7."/>
      <w:lvlJc w:val="left"/>
      <w:pPr>
        <w:ind w:left="1020" w:hanging="360"/>
      </w:pPr>
    </w:lvl>
    <w:lvl w:ilvl="7" w:tplc="2190E972">
      <w:start w:val="1"/>
      <w:numFmt w:val="decimal"/>
      <w:lvlText w:val="%8."/>
      <w:lvlJc w:val="left"/>
      <w:pPr>
        <w:ind w:left="1020" w:hanging="360"/>
      </w:pPr>
    </w:lvl>
    <w:lvl w:ilvl="8" w:tplc="5FC0C5CE">
      <w:start w:val="1"/>
      <w:numFmt w:val="decimal"/>
      <w:lvlText w:val="%9."/>
      <w:lvlJc w:val="left"/>
      <w:pPr>
        <w:ind w:left="1020" w:hanging="360"/>
      </w:pPr>
    </w:lvl>
  </w:abstractNum>
  <w:abstractNum w:abstractNumId="2" w15:restartNumberingAfterBreak="0">
    <w:nsid w:val="061C04D9"/>
    <w:multiLevelType w:val="hybridMultilevel"/>
    <w:tmpl w:val="B428DAD2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F663D8"/>
    <w:multiLevelType w:val="hybridMultilevel"/>
    <w:tmpl w:val="CEFE922A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AE13C0"/>
    <w:multiLevelType w:val="hybridMultilevel"/>
    <w:tmpl w:val="C138F6AC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635675"/>
    <w:multiLevelType w:val="hybridMultilevel"/>
    <w:tmpl w:val="337EE15A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7E5F1D"/>
    <w:multiLevelType w:val="hybridMultilevel"/>
    <w:tmpl w:val="4B6E1B16"/>
    <w:lvl w:ilvl="0" w:tplc="7A0EFC48">
      <w:start w:val="1"/>
      <w:numFmt w:val="decimal"/>
      <w:lvlText w:val="%1."/>
      <w:lvlJc w:val="left"/>
      <w:pPr>
        <w:ind w:left="1020" w:hanging="360"/>
      </w:pPr>
    </w:lvl>
    <w:lvl w:ilvl="1" w:tplc="1F90390C">
      <w:start w:val="1"/>
      <w:numFmt w:val="decimal"/>
      <w:lvlText w:val="%2."/>
      <w:lvlJc w:val="left"/>
      <w:pPr>
        <w:ind w:left="1020" w:hanging="360"/>
      </w:pPr>
    </w:lvl>
    <w:lvl w:ilvl="2" w:tplc="DD0A51DE">
      <w:start w:val="1"/>
      <w:numFmt w:val="decimal"/>
      <w:lvlText w:val="%3."/>
      <w:lvlJc w:val="left"/>
      <w:pPr>
        <w:ind w:left="1020" w:hanging="360"/>
      </w:pPr>
    </w:lvl>
    <w:lvl w:ilvl="3" w:tplc="011603B0">
      <w:start w:val="1"/>
      <w:numFmt w:val="decimal"/>
      <w:lvlText w:val="%4."/>
      <w:lvlJc w:val="left"/>
      <w:pPr>
        <w:ind w:left="1020" w:hanging="360"/>
      </w:pPr>
    </w:lvl>
    <w:lvl w:ilvl="4" w:tplc="DDE2E95A">
      <w:start w:val="1"/>
      <w:numFmt w:val="decimal"/>
      <w:lvlText w:val="%5."/>
      <w:lvlJc w:val="left"/>
      <w:pPr>
        <w:ind w:left="1020" w:hanging="360"/>
      </w:pPr>
    </w:lvl>
    <w:lvl w:ilvl="5" w:tplc="D12E5C3A">
      <w:start w:val="1"/>
      <w:numFmt w:val="decimal"/>
      <w:lvlText w:val="%6."/>
      <w:lvlJc w:val="left"/>
      <w:pPr>
        <w:ind w:left="1020" w:hanging="360"/>
      </w:pPr>
    </w:lvl>
    <w:lvl w:ilvl="6" w:tplc="73C6CF62">
      <w:start w:val="1"/>
      <w:numFmt w:val="decimal"/>
      <w:lvlText w:val="%7."/>
      <w:lvlJc w:val="left"/>
      <w:pPr>
        <w:ind w:left="1020" w:hanging="360"/>
      </w:pPr>
    </w:lvl>
    <w:lvl w:ilvl="7" w:tplc="A2868C74">
      <w:start w:val="1"/>
      <w:numFmt w:val="decimal"/>
      <w:lvlText w:val="%8."/>
      <w:lvlJc w:val="left"/>
      <w:pPr>
        <w:ind w:left="1020" w:hanging="360"/>
      </w:pPr>
    </w:lvl>
    <w:lvl w:ilvl="8" w:tplc="DD82836A">
      <w:start w:val="1"/>
      <w:numFmt w:val="decimal"/>
      <w:lvlText w:val="%9."/>
      <w:lvlJc w:val="left"/>
      <w:pPr>
        <w:ind w:left="1020" w:hanging="360"/>
      </w:pPr>
    </w:lvl>
  </w:abstractNum>
  <w:abstractNum w:abstractNumId="7" w15:restartNumberingAfterBreak="0">
    <w:nsid w:val="28D23CD6"/>
    <w:multiLevelType w:val="hybridMultilevel"/>
    <w:tmpl w:val="4ECC815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936E41"/>
    <w:multiLevelType w:val="hybridMultilevel"/>
    <w:tmpl w:val="715AEF54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0F51DB"/>
    <w:multiLevelType w:val="hybridMultilevel"/>
    <w:tmpl w:val="FDA8CCA0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486EBA"/>
    <w:multiLevelType w:val="hybridMultilevel"/>
    <w:tmpl w:val="4FACE658"/>
    <w:lvl w:ilvl="0" w:tplc="CF50B11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93443B"/>
    <w:multiLevelType w:val="hybridMultilevel"/>
    <w:tmpl w:val="AB8A5BF4"/>
    <w:lvl w:ilvl="0" w:tplc="9D22BAC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AEC08C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7C01C7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1D280A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7D475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22442F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49C06B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1D0EB7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06EC61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5D357417"/>
    <w:multiLevelType w:val="hybridMultilevel"/>
    <w:tmpl w:val="BCEAD43C"/>
    <w:lvl w:ilvl="0" w:tplc="955A197C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E60636D"/>
    <w:multiLevelType w:val="hybridMultilevel"/>
    <w:tmpl w:val="54EC3A82"/>
    <w:lvl w:ilvl="0" w:tplc="F4D8950E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F697AAA"/>
    <w:multiLevelType w:val="hybridMultilevel"/>
    <w:tmpl w:val="3424B586"/>
    <w:lvl w:ilvl="0" w:tplc="285E10AA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5" w15:restartNumberingAfterBreak="0">
    <w:nsid w:val="621A3EEA"/>
    <w:multiLevelType w:val="hybridMultilevel"/>
    <w:tmpl w:val="E700AB14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320CA6"/>
    <w:multiLevelType w:val="hybridMultilevel"/>
    <w:tmpl w:val="EBD86030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6FF5638"/>
    <w:multiLevelType w:val="hybridMultilevel"/>
    <w:tmpl w:val="DF8A5104"/>
    <w:lvl w:ilvl="0" w:tplc="F4D8950E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97A008A"/>
    <w:multiLevelType w:val="hybridMultilevel"/>
    <w:tmpl w:val="2DA69BE8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06437470">
    <w:abstractNumId w:val="12"/>
  </w:num>
  <w:num w:numId="2" w16cid:durableId="1110051190">
    <w:abstractNumId w:val="3"/>
  </w:num>
  <w:num w:numId="3" w16cid:durableId="1720327035">
    <w:abstractNumId w:val="9"/>
  </w:num>
  <w:num w:numId="4" w16cid:durableId="802163985">
    <w:abstractNumId w:val="15"/>
  </w:num>
  <w:num w:numId="5" w16cid:durableId="1898003755">
    <w:abstractNumId w:val="2"/>
  </w:num>
  <w:num w:numId="6" w16cid:durableId="124663291">
    <w:abstractNumId w:val="8"/>
  </w:num>
  <w:num w:numId="7" w16cid:durableId="1617828648">
    <w:abstractNumId w:val="18"/>
  </w:num>
  <w:num w:numId="8" w16cid:durableId="1232153830">
    <w:abstractNumId w:val="11"/>
  </w:num>
  <w:num w:numId="9" w16cid:durableId="1216045721">
    <w:abstractNumId w:val="4"/>
  </w:num>
  <w:num w:numId="10" w16cid:durableId="503402062">
    <w:abstractNumId w:val="16"/>
  </w:num>
  <w:num w:numId="11" w16cid:durableId="1511792690">
    <w:abstractNumId w:val="5"/>
  </w:num>
  <w:num w:numId="12" w16cid:durableId="202133375">
    <w:abstractNumId w:val="7"/>
  </w:num>
  <w:num w:numId="13" w16cid:durableId="1293902387">
    <w:abstractNumId w:val="10"/>
  </w:num>
  <w:num w:numId="14" w16cid:durableId="594434228">
    <w:abstractNumId w:val="17"/>
  </w:num>
  <w:num w:numId="15" w16cid:durableId="1963489539">
    <w:abstractNumId w:val="1"/>
  </w:num>
  <w:num w:numId="16" w16cid:durableId="1963727377">
    <w:abstractNumId w:val="6"/>
  </w:num>
  <w:num w:numId="17" w16cid:durableId="576213056">
    <w:abstractNumId w:val="14"/>
  </w:num>
  <w:num w:numId="18" w16cid:durableId="902568008">
    <w:abstractNumId w:val="13"/>
  </w:num>
  <w:numIdMacAtCleanup w:val="1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Anna Kacprzak">
    <w15:presenceInfo w15:providerId="AD" w15:userId="S-1-5-21-2619306676-2800222060-3362172700-5556"/>
  </w15:person>
  <w15:person w15:author="Magdalena Łyżwa">
    <w15:presenceInfo w15:providerId="AD" w15:userId="S-1-5-21-2619306676-2800222060-3362172700-5210"/>
  </w15:person>
  <w15:person w15:author="Przemysław Mentkowski">
    <w15:presenceInfo w15:providerId="AD" w15:userId="S-1-5-21-2619306676-2800222060-3362172700-360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F4F2E"/>
    <w:rsid w:val="00002ED9"/>
    <w:rsid w:val="000039EF"/>
    <w:rsid w:val="00003A8A"/>
    <w:rsid w:val="00003C97"/>
    <w:rsid w:val="00004591"/>
    <w:rsid w:val="000055BA"/>
    <w:rsid w:val="000060A9"/>
    <w:rsid w:val="000065B3"/>
    <w:rsid w:val="00006914"/>
    <w:rsid w:val="000109D6"/>
    <w:rsid w:val="00013199"/>
    <w:rsid w:val="00014323"/>
    <w:rsid w:val="00014731"/>
    <w:rsid w:val="00014DF0"/>
    <w:rsid w:val="00016679"/>
    <w:rsid w:val="0001775A"/>
    <w:rsid w:val="0002063F"/>
    <w:rsid w:val="00022525"/>
    <w:rsid w:val="00023781"/>
    <w:rsid w:val="0002428B"/>
    <w:rsid w:val="000255A5"/>
    <w:rsid w:val="00025A17"/>
    <w:rsid w:val="00030D91"/>
    <w:rsid w:val="00031AB9"/>
    <w:rsid w:val="00032389"/>
    <w:rsid w:val="00032AF9"/>
    <w:rsid w:val="00032FC1"/>
    <w:rsid w:val="0003381B"/>
    <w:rsid w:val="00033A49"/>
    <w:rsid w:val="00034282"/>
    <w:rsid w:val="00034341"/>
    <w:rsid w:val="000346A2"/>
    <w:rsid w:val="000354AE"/>
    <w:rsid w:val="000360E2"/>
    <w:rsid w:val="00036281"/>
    <w:rsid w:val="0003678F"/>
    <w:rsid w:val="00036E89"/>
    <w:rsid w:val="00040723"/>
    <w:rsid w:val="00040F18"/>
    <w:rsid w:val="00041263"/>
    <w:rsid w:val="00041F67"/>
    <w:rsid w:val="000420EE"/>
    <w:rsid w:val="000424AE"/>
    <w:rsid w:val="00042C53"/>
    <w:rsid w:val="00042CAB"/>
    <w:rsid w:val="000464CC"/>
    <w:rsid w:val="00046E00"/>
    <w:rsid w:val="00046EB9"/>
    <w:rsid w:val="000479E3"/>
    <w:rsid w:val="00050D1E"/>
    <w:rsid w:val="000513A8"/>
    <w:rsid w:val="0005274F"/>
    <w:rsid w:val="00052B0B"/>
    <w:rsid w:val="00052C04"/>
    <w:rsid w:val="00053558"/>
    <w:rsid w:val="00053EB7"/>
    <w:rsid w:val="000555AB"/>
    <w:rsid w:val="0005661B"/>
    <w:rsid w:val="00056F33"/>
    <w:rsid w:val="00061620"/>
    <w:rsid w:val="00061813"/>
    <w:rsid w:val="00061A47"/>
    <w:rsid w:val="000628BA"/>
    <w:rsid w:val="00063415"/>
    <w:rsid w:val="00063E79"/>
    <w:rsid w:val="00063E7D"/>
    <w:rsid w:val="00064624"/>
    <w:rsid w:val="00065B93"/>
    <w:rsid w:val="000660BE"/>
    <w:rsid w:val="00070D56"/>
    <w:rsid w:val="00070E97"/>
    <w:rsid w:val="00071696"/>
    <w:rsid w:val="000723C9"/>
    <w:rsid w:val="00072ECA"/>
    <w:rsid w:val="0007401F"/>
    <w:rsid w:val="000747B0"/>
    <w:rsid w:val="00075A6A"/>
    <w:rsid w:val="000765B1"/>
    <w:rsid w:val="00076E69"/>
    <w:rsid w:val="0007701A"/>
    <w:rsid w:val="00080562"/>
    <w:rsid w:val="00081F7E"/>
    <w:rsid w:val="0008212E"/>
    <w:rsid w:val="00082337"/>
    <w:rsid w:val="00082A9B"/>
    <w:rsid w:val="000833E7"/>
    <w:rsid w:val="00083BA1"/>
    <w:rsid w:val="000848C4"/>
    <w:rsid w:val="00085328"/>
    <w:rsid w:val="000854F4"/>
    <w:rsid w:val="000856D3"/>
    <w:rsid w:val="00085954"/>
    <w:rsid w:val="00087144"/>
    <w:rsid w:val="00090485"/>
    <w:rsid w:val="00091253"/>
    <w:rsid w:val="00091AC9"/>
    <w:rsid w:val="00092099"/>
    <w:rsid w:val="000926D1"/>
    <w:rsid w:val="00092E90"/>
    <w:rsid w:val="00094415"/>
    <w:rsid w:val="00094D65"/>
    <w:rsid w:val="00094F61"/>
    <w:rsid w:val="0009576A"/>
    <w:rsid w:val="00095BAC"/>
    <w:rsid w:val="00096288"/>
    <w:rsid w:val="00096994"/>
    <w:rsid w:val="000A0C10"/>
    <w:rsid w:val="000A0CD3"/>
    <w:rsid w:val="000A11EC"/>
    <w:rsid w:val="000A23C7"/>
    <w:rsid w:val="000A29D0"/>
    <w:rsid w:val="000A406B"/>
    <w:rsid w:val="000B0BA9"/>
    <w:rsid w:val="000B12E4"/>
    <w:rsid w:val="000B1A00"/>
    <w:rsid w:val="000B1D05"/>
    <w:rsid w:val="000B31D5"/>
    <w:rsid w:val="000B3BE5"/>
    <w:rsid w:val="000B5FC3"/>
    <w:rsid w:val="000B6B8E"/>
    <w:rsid w:val="000B786A"/>
    <w:rsid w:val="000B79E6"/>
    <w:rsid w:val="000C2423"/>
    <w:rsid w:val="000C356A"/>
    <w:rsid w:val="000C3776"/>
    <w:rsid w:val="000C4789"/>
    <w:rsid w:val="000C57A6"/>
    <w:rsid w:val="000C5C11"/>
    <w:rsid w:val="000C699A"/>
    <w:rsid w:val="000C6CE7"/>
    <w:rsid w:val="000C767F"/>
    <w:rsid w:val="000D0297"/>
    <w:rsid w:val="000D033A"/>
    <w:rsid w:val="000D10D1"/>
    <w:rsid w:val="000D2AB1"/>
    <w:rsid w:val="000D3045"/>
    <w:rsid w:val="000D36F0"/>
    <w:rsid w:val="000D376D"/>
    <w:rsid w:val="000D38C3"/>
    <w:rsid w:val="000D38F0"/>
    <w:rsid w:val="000D3A5D"/>
    <w:rsid w:val="000D3BCA"/>
    <w:rsid w:val="000D3ED9"/>
    <w:rsid w:val="000D435C"/>
    <w:rsid w:val="000D4562"/>
    <w:rsid w:val="000D4BD2"/>
    <w:rsid w:val="000D4D17"/>
    <w:rsid w:val="000D5507"/>
    <w:rsid w:val="000D5F8F"/>
    <w:rsid w:val="000D685B"/>
    <w:rsid w:val="000D6BC6"/>
    <w:rsid w:val="000D6EEA"/>
    <w:rsid w:val="000D797B"/>
    <w:rsid w:val="000D7A3B"/>
    <w:rsid w:val="000E0055"/>
    <w:rsid w:val="000E067C"/>
    <w:rsid w:val="000E138F"/>
    <w:rsid w:val="000E14E8"/>
    <w:rsid w:val="000E1B2B"/>
    <w:rsid w:val="000E2130"/>
    <w:rsid w:val="000E24DF"/>
    <w:rsid w:val="000E29B4"/>
    <w:rsid w:val="000E308B"/>
    <w:rsid w:val="000E3E20"/>
    <w:rsid w:val="000E6EA0"/>
    <w:rsid w:val="000E7041"/>
    <w:rsid w:val="000E7C54"/>
    <w:rsid w:val="000F14ED"/>
    <w:rsid w:val="000F1D24"/>
    <w:rsid w:val="000F2C45"/>
    <w:rsid w:val="000F331E"/>
    <w:rsid w:val="000F45E7"/>
    <w:rsid w:val="000F5B20"/>
    <w:rsid w:val="000F5DE3"/>
    <w:rsid w:val="000F7126"/>
    <w:rsid w:val="000F71CD"/>
    <w:rsid w:val="000F7BB0"/>
    <w:rsid w:val="0010120E"/>
    <w:rsid w:val="001041B4"/>
    <w:rsid w:val="00104E59"/>
    <w:rsid w:val="00106B5D"/>
    <w:rsid w:val="001070AB"/>
    <w:rsid w:val="00107DCD"/>
    <w:rsid w:val="0011016F"/>
    <w:rsid w:val="00111288"/>
    <w:rsid w:val="001116C5"/>
    <w:rsid w:val="00111B37"/>
    <w:rsid w:val="00112544"/>
    <w:rsid w:val="00112638"/>
    <w:rsid w:val="00113278"/>
    <w:rsid w:val="001133F9"/>
    <w:rsid w:val="001153EF"/>
    <w:rsid w:val="00115881"/>
    <w:rsid w:val="00115A44"/>
    <w:rsid w:val="00115DFA"/>
    <w:rsid w:val="0011683B"/>
    <w:rsid w:val="00116908"/>
    <w:rsid w:val="00117EC0"/>
    <w:rsid w:val="00120114"/>
    <w:rsid w:val="00121CE1"/>
    <w:rsid w:val="00122426"/>
    <w:rsid w:val="00122FAA"/>
    <w:rsid w:val="00124AA3"/>
    <w:rsid w:val="00124BF7"/>
    <w:rsid w:val="001257CF"/>
    <w:rsid w:val="0012588A"/>
    <w:rsid w:val="001265B7"/>
    <w:rsid w:val="001266A2"/>
    <w:rsid w:val="00130AD5"/>
    <w:rsid w:val="001313A1"/>
    <w:rsid w:val="001313FC"/>
    <w:rsid w:val="00133346"/>
    <w:rsid w:val="00133DC9"/>
    <w:rsid w:val="0013440B"/>
    <w:rsid w:val="001349DB"/>
    <w:rsid w:val="00134A02"/>
    <w:rsid w:val="001354F3"/>
    <w:rsid w:val="00135D08"/>
    <w:rsid w:val="00135DC8"/>
    <w:rsid w:val="00136096"/>
    <w:rsid w:val="0013710E"/>
    <w:rsid w:val="00140249"/>
    <w:rsid w:val="001410BD"/>
    <w:rsid w:val="00141E9C"/>
    <w:rsid w:val="0014395E"/>
    <w:rsid w:val="0014559E"/>
    <w:rsid w:val="0014592B"/>
    <w:rsid w:val="00145EB7"/>
    <w:rsid w:val="00146606"/>
    <w:rsid w:val="00147828"/>
    <w:rsid w:val="0015163D"/>
    <w:rsid w:val="00152458"/>
    <w:rsid w:val="00153C0A"/>
    <w:rsid w:val="00155285"/>
    <w:rsid w:val="00155A42"/>
    <w:rsid w:val="001573FB"/>
    <w:rsid w:val="00160766"/>
    <w:rsid w:val="0016162D"/>
    <w:rsid w:val="00161724"/>
    <w:rsid w:val="0016180A"/>
    <w:rsid w:val="0016248B"/>
    <w:rsid w:val="001626D7"/>
    <w:rsid w:val="00162792"/>
    <w:rsid w:val="0016356D"/>
    <w:rsid w:val="00165D28"/>
    <w:rsid w:val="00166515"/>
    <w:rsid w:val="001666A5"/>
    <w:rsid w:val="001673C1"/>
    <w:rsid w:val="00167EE8"/>
    <w:rsid w:val="001706E8"/>
    <w:rsid w:val="00173116"/>
    <w:rsid w:val="00173162"/>
    <w:rsid w:val="0017558F"/>
    <w:rsid w:val="00176C74"/>
    <w:rsid w:val="0017778E"/>
    <w:rsid w:val="0017795A"/>
    <w:rsid w:val="00180E10"/>
    <w:rsid w:val="0018103D"/>
    <w:rsid w:val="00183F6C"/>
    <w:rsid w:val="00184467"/>
    <w:rsid w:val="00184C79"/>
    <w:rsid w:val="00185DA0"/>
    <w:rsid w:val="00186CBC"/>
    <w:rsid w:val="00187F30"/>
    <w:rsid w:val="001908BE"/>
    <w:rsid w:val="00190AC4"/>
    <w:rsid w:val="0019164F"/>
    <w:rsid w:val="00191786"/>
    <w:rsid w:val="00192736"/>
    <w:rsid w:val="00196B0B"/>
    <w:rsid w:val="00196BFA"/>
    <w:rsid w:val="0019798A"/>
    <w:rsid w:val="00197A69"/>
    <w:rsid w:val="001A00D9"/>
    <w:rsid w:val="001A0506"/>
    <w:rsid w:val="001A0E91"/>
    <w:rsid w:val="001A10C3"/>
    <w:rsid w:val="001A1603"/>
    <w:rsid w:val="001A2630"/>
    <w:rsid w:val="001A2717"/>
    <w:rsid w:val="001A320B"/>
    <w:rsid w:val="001A4FA0"/>
    <w:rsid w:val="001A62D2"/>
    <w:rsid w:val="001A7C0A"/>
    <w:rsid w:val="001A7C70"/>
    <w:rsid w:val="001B0911"/>
    <w:rsid w:val="001B107C"/>
    <w:rsid w:val="001B1D65"/>
    <w:rsid w:val="001B2E8D"/>
    <w:rsid w:val="001B3C79"/>
    <w:rsid w:val="001B4088"/>
    <w:rsid w:val="001B5028"/>
    <w:rsid w:val="001B6062"/>
    <w:rsid w:val="001B684D"/>
    <w:rsid w:val="001B6BB3"/>
    <w:rsid w:val="001B758C"/>
    <w:rsid w:val="001B7756"/>
    <w:rsid w:val="001B7EFF"/>
    <w:rsid w:val="001C03F4"/>
    <w:rsid w:val="001C0732"/>
    <w:rsid w:val="001C17D7"/>
    <w:rsid w:val="001C27B3"/>
    <w:rsid w:val="001C2DD2"/>
    <w:rsid w:val="001C3FBD"/>
    <w:rsid w:val="001C6A54"/>
    <w:rsid w:val="001C6B99"/>
    <w:rsid w:val="001C778C"/>
    <w:rsid w:val="001C7CBD"/>
    <w:rsid w:val="001C7DF2"/>
    <w:rsid w:val="001D03FB"/>
    <w:rsid w:val="001D2BA8"/>
    <w:rsid w:val="001D3AF0"/>
    <w:rsid w:val="001D3E14"/>
    <w:rsid w:val="001D46CD"/>
    <w:rsid w:val="001D4CD9"/>
    <w:rsid w:val="001D4EFF"/>
    <w:rsid w:val="001D5770"/>
    <w:rsid w:val="001D73F9"/>
    <w:rsid w:val="001E2370"/>
    <w:rsid w:val="001E23BF"/>
    <w:rsid w:val="001E3D50"/>
    <w:rsid w:val="001E4A7B"/>
    <w:rsid w:val="001E6AAB"/>
    <w:rsid w:val="001E6F91"/>
    <w:rsid w:val="001E73FB"/>
    <w:rsid w:val="001E7523"/>
    <w:rsid w:val="001E754A"/>
    <w:rsid w:val="001F0952"/>
    <w:rsid w:val="001F14E1"/>
    <w:rsid w:val="001F1BAD"/>
    <w:rsid w:val="001F1DAE"/>
    <w:rsid w:val="001F210A"/>
    <w:rsid w:val="001F29D9"/>
    <w:rsid w:val="001F2F40"/>
    <w:rsid w:val="001F318B"/>
    <w:rsid w:val="001F31DD"/>
    <w:rsid w:val="001F35FB"/>
    <w:rsid w:val="001F381B"/>
    <w:rsid w:val="001F4479"/>
    <w:rsid w:val="001F452B"/>
    <w:rsid w:val="001F47B3"/>
    <w:rsid w:val="001F7093"/>
    <w:rsid w:val="001F763D"/>
    <w:rsid w:val="00200E12"/>
    <w:rsid w:val="00200ED8"/>
    <w:rsid w:val="002017C5"/>
    <w:rsid w:val="00202BA8"/>
    <w:rsid w:val="00204CE0"/>
    <w:rsid w:val="00204DC2"/>
    <w:rsid w:val="00205D12"/>
    <w:rsid w:val="0020618C"/>
    <w:rsid w:val="00206686"/>
    <w:rsid w:val="00211DF1"/>
    <w:rsid w:val="00212CB3"/>
    <w:rsid w:val="00215738"/>
    <w:rsid w:val="002166CE"/>
    <w:rsid w:val="00216D0F"/>
    <w:rsid w:val="002216C9"/>
    <w:rsid w:val="00222C1C"/>
    <w:rsid w:val="00222E9F"/>
    <w:rsid w:val="002237F4"/>
    <w:rsid w:val="002248F4"/>
    <w:rsid w:val="00225188"/>
    <w:rsid w:val="00225D21"/>
    <w:rsid w:val="00226015"/>
    <w:rsid w:val="00226265"/>
    <w:rsid w:val="00226BFB"/>
    <w:rsid w:val="00226E0A"/>
    <w:rsid w:val="00226F0A"/>
    <w:rsid w:val="00230E11"/>
    <w:rsid w:val="002311A2"/>
    <w:rsid w:val="00231A39"/>
    <w:rsid w:val="00231B7A"/>
    <w:rsid w:val="002320B5"/>
    <w:rsid w:val="00232159"/>
    <w:rsid w:val="00232EAF"/>
    <w:rsid w:val="00233678"/>
    <w:rsid w:val="00234046"/>
    <w:rsid w:val="0023491A"/>
    <w:rsid w:val="002352F4"/>
    <w:rsid w:val="00236756"/>
    <w:rsid w:val="00236CEF"/>
    <w:rsid w:val="00237117"/>
    <w:rsid w:val="002371FC"/>
    <w:rsid w:val="002372C9"/>
    <w:rsid w:val="0024296A"/>
    <w:rsid w:val="00243C37"/>
    <w:rsid w:val="00244B37"/>
    <w:rsid w:val="0024746D"/>
    <w:rsid w:val="00247510"/>
    <w:rsid w:val="00247865"/>
    <w:rsid w:val="00247D23"/>
    <w:rsid w:val="00250041"/>
    <w:rsid w:val="00250E8E"/>
    <w:rsid w:val="002522DD"/>
    <w:rsid w:val="002524FD"/>
    <w:rsid w:val="002526D4"/>
    <w:rsid w:val="00252A8B"/>
    <w:rsid w:val="00252B05"/>
    <w:rsid w:val="002533D6"/>
    <w:rsid w:val="002534DD"/>
    <w:rsid w:val="0025353C"/>
    <w:rsid w:val="00253892"/>
    <w:rsid w:val="0025399D"/>
    <w:rsid w:val="00253A63"/>
    <w:rsid w:val="00255225"/>
    <w:rsid w:val="00255C87"/>
    <w:rsid w:val="00256271"/>
    <w:rsid w:val="002566AC"/>
    <w:rsid w:val="002567CE"/>
    <w:rsid w:val="00257037"/>
    <w:rsid w:val="0025728F"/>
    <w:rsid w:val="002572DF"/>
    <w:rsid w:val="002575FF"/>
    <w:rsid w:val="002576B9"/>
    <w:rsid w:val="002604B8"/>
    <w:rsid w:val="002606BF"/>
    <w:rsid w:val="00260CFE"/>
    <w:rsid w:val="0026200B"/>
    <w:rsid w:val="0026248A"/>
    <w:rsid w:val="00263375"/>
    <w:rsid w:val="0026369F"/>
    <w:rsid w:val="00263A71"/>
    <w:rsid w:val="002646C9"/>
    <w:rsid w:val="0026500E"/>
    <w:rsid w:val="00265574"/>
    <w:rsid w:val="002662FB"/>
    <w:rsid w:val="00266FD5"/>
    <w:rsid w:val="002671DC"/>
    <w:rsid w:val="002676BE"/>
    <w:rsid w:val="00267783"/>
    <w:rsid w:val="00270591"/>
    <w:rsid w:val="0027104C"/>
    <w:rsid w:val="002720EB"/>
    <w:rsid w:val="00272413"/>
    <w:rsid w:val="002739CC"/>
    <w:rsid w:val="00274803"/>
    <w:rsid w:val="00274908"/>
    <w:rsid w:val="00274DCD"/>
    <w:rsid w:val="00275159"/>
    <w:rsid w:val="0027568B"/>
    <w:rsid w:val="002761C8"/>
    <w:rsid w:val="002763E6"/>
    <w:rsid w:val="00277537"/>
    <w:rsid w:val="00277861"/>
    <w:rsid w:val="00277A94"/>
    <w:rsid w:val="002801C0"/>
    <w:rsid w:val="00281361"/>
    <w:rsid w:val="0028168B"/>
    <w:rsid w:val="00281A2E"/>
    <w:rsid w:val="00281B9C"/>
    <w:rsid w:val="002844F4"/>
    <w:rsid w:val="00284BE9"/>
    <w:rsid w:val="0028733D"/>
    <w:rsid w:val="00287F62"/>
    <w:rsid w:val="0029078F"/>
    <w:rsid w:val="00292D76"/>
    <w:rsid w:val="0029409B"/>
    <w:rsid w:val="00294A58"/>
    <w:rsid w:val="0029514F"/>
    <w:rsid w:val="002957E7"/>
    <w:rsid w:val="00295DC8"/>
    <w:rsid w:val="00295F87"/>
    <w:rsid w:val="00295FC1"/>
    <w:rsid w:val="0029663B"/>
    <w:rsid w:val="00296CFF"/>
    <w:rsid w:val="0029726F"/>
    <w:rsid w:val="00297DF7"/>
    <w:rsid w:val="002A0B8A"/>
    <w:rsid w:val="002A1BEA"/>
    <w:rsid w:val="002A2363"/>
    <w:rsid w:val="002A2577"/>
    <w:rsid w:val="002A2941"/>
    <w:rsid w:val="002A35A8"/>
    <w:rsid w:val="002A3E1B"/>
    <w:rsid w:val="002A407E"/>
    <w:rsid w:val="002A51B0"/>
    <w:rsid w:val="002A5B89"/>
    <w:rsid w:val="002A68A7"/>
    <w:rsid w:val="002A68DC"/>
    <w:rsid w:val="002A6FD7"/>
    <w:rsid w:val="002B0DF5"/>
    <w:rsid w:val="002B1EEE"/>
    <w:rsid w:val="002B22D2"/>
    <w:rsid w:val="002B2C68"/>
    <w:rsid w:val="002B3469"/>
    <w:rsid w:val="002B4A7D"/>
    <w:rsid w:val="002B5482"/>
    <w:rsid w:val="002B64E1"/>
    <w:rsid w:val="002B722C"/>
    <w:rsid w:val="002B7370"/>
    <w:rsid w:val="002B768F"/>
    <w:rsid w:val="002B7D66"/>
    <w:rsid w:val="002C08A1"/>
    <w:rsid w:val="002C1078"/>
    <w:rsid w:val="002C19DB"/>
    <w:rsid w:val="002C1C9B"/>
    <w:rsid w:val="002C2048"/>
    <w:rsid w:val="002C2309"/>
    <w:rsid w:val="002C2CE8"/>
    <w:rsid w:val="002C3BB2"/>
    <w:rsid w:val="002C50E4"/>
    <w:rsid w:val="002C5274"/>
    <w:rsid w:val="002C5DB6"/>
    <w:rsid w:val="002C66D6"/>
    <w:rsid w:val="002D0017"/>
    <w:rsid w:val="002D1819"/>
    <w:rsid w:val="002D3F32"/>
    <w:rsid w:val="002D5840"/>
    <w:rsid w:val="002D5D2D"/>
    <w:rsid w:val="002D61A4"/>
    <w:rsid w:val="002D74EC"/>
    <w:rsid w:val="002D7929"/>
    <w:rsid w:val="002E06F2"/>
    <w:rsid w:val="002E21B2"/>
    <w:rsid w:val="002E3FFF"/>
    <w:rsid w:val="002E5356"/>
    <w:rsid w:val="002E5720"/>
    <w:rsid w:val="002E668B"/>
    <w:rsid w:val="002E7B8C"/>
    <w:rsid w:val="002E7DD9"/>
    <w:rsid w:val="002F05DF"/>
    <w:rsid w:val="002F10D2"/>
    <w:rsid w:val="002F14BA"/>
    <w:rsid w:val="002F1668"/>
    <w:rsid w:val="002F1CF1"/>
    <w:rsid w:val="002F31EB"/>
    <w:rsid w:val="002F3283"/>
    <w:rsid w:val="002F3BA9"/>
    <w:rsid w:val="002F45A7"/>
    <w:rsid w:val="002F5711"/>
    <w:rsid w:val="002F64F4"/>
    <w:rsid w:val="002F6998"/>
    <w:rsid w:val="002F7290"/>
    <w:rsid w:val="00300526"/>
    <w:rsid w:val="00300641"/>
    <w:rsid w:val="00300914"/>
    <w:rsid w:val="00301AE2"/>
    <w:rsid w:val="00301B65"/>
    <w:rsid w:val="003022A0"/>
    <w:rsid w:val="003025D8"/>
    <w:rsid w:val="00303BF5"/>
    <w:rsid w:val="00303CA3"/>
    <w:rsid w:val="00303EAF"/>
    <w:rsid w:val="00304440"/>
    <w:rsid w:val="00304532"/>
    <w:rsid w:val="00304573"/>
    <w:rsid w:val="003049AF"/>
    <w:rsid w:val="00304B1A"/>
    <w:rsid w:val="0030530A"/>
    <w:rsid w:val="003060A0"/>
    <w:rsid w:val="00306857"/>
    <w:rsid w:val="00306C27"/>
    <w:rsid w:val="00307B5B"/>
    <w:rsid w:val="003101B3"/>
    <w:rsid w:val="003128EE"/>
    <w:rsid w:val="003130FE"/>
    <w:rsid w:val="0031446F"/>
    <w:rsid w:val="003146A9"/>
    <w:rsid w:val="00315CFA"/>
    <w:rsid w:val="00317169"/>
    <w:rsid w:val="003173D3"/>
    <w:rsid w:val="00317F43"/>
    <w:rsid w:val="00320007"/>
    <w:rsid w:val="0032394F"/>
    <w:rsid w:val="00323F86"/>
    <w:rsid w:val="00324201"/>
    <w:rsid w:val="00324653"/>
    <w:rsid w:val="0032590D"/>
    <w:rsid w:val="0033125C"/>
    <w:rsid w:val="00332FEA"/>
    <w:rsid w:val="00333970"/>
    <w:rsid w:val="00333A9C"/>
    <w:rsid w:val="00333C0A"/>
    <w:rsid w:val="00334A65"/>
    <w:rsid w:val="00335C97"/>
    <w:rsid w:val="00335EC9"/>
    <w:rsid w:val="00335F39"/>
    <w:rsid w:val="0033632E"/>
    <w:rsid w:val="003400F3"/>
    <w:rsid w:val="00342DB1"/>
    <w:rsid w:val="00343082"/>
    <w:rsid w:val="00343BEA"/>
    <w:rsid w:val="00345099"/>
    <w:rsid w:val="00345DDF"/>
    <w:rsid w:val="00346152"/>
    <w:rsid w:val="00346426"/>
    <w:rsid w:val="00346879"/>
    <w:rsid w:val="00346928"/>
    <w:rsid w:val="003475A3"/>
    <w:rsid w:val="00347BEC"/>
    <w:rsid w:val="00347DB2"/>
    <w:rsid w:val="00347EA3"/>
    <w:rsid w:val="00347ED1"/>
    <w:rsid w:val="00350347"/>
    <w:rsid w:val="003509E9"/>
    <w:rsid w:val="003540EE"/>
    <w:rsid w:val="0035648F"/>
    <w:rsid w:val="00356D81"/>
    <w:rsid w:val="00357B85"/>
    <w:rsid w:val="003604E5"/>
    <w:rsid w:val="0036059D"/>
    <w:rsid w:val="00360FA9"/>
    <w:rsid w:val="00363335"/>
    <w:rsid w:val="003635F5"/>
    <w:rsid w:val="003636A9"/>
    <w:rsid w:val="00363983"/>
    <w:rsid w:val="003639A4"/>
    <w:rsid w:val="00363AC8"/>
    <w:rsid w:val="003655AA"/>
    <w:rsid w:val="003657E6"/>
    <w:rsid w:val="00367401"/>
    <w:rsid w:val="00371DE3"/>
    <w:rsid w:val="00373881"/>
    <w:rsid w:val="00373CD6"/>
    <w:rsid w:val="0037415A"/>
    <w:rsid w:val="00374615"/>
    <w:rsid w:val="00374692"/>
    <w:rsid w:val="00375206"/>
    <w:rsid w:val="00375B35"/>
    <w:rsid w:val="0037608C"/>
    <w:rsid w:val="003774BC"/>
    <w:rsid w:val="0037779C"/>
    <w:rsid w:val="00380FB7"/>
    <w:rsid w:val="0038260A"/>
    <w:rsid w:val="00382A9E"/>
    <w:rsid w:val="00382B3A"/>
    <w:rsid w:val="00384191"/>
    <w:rsid w:val="00384712"/>
    <w:rsid w:val="00384911"/>
    <w:rsid w:val="00385972"/>
    <w:rsid w:val="00386042"/>
    <w:rsid w:val="00386E53"/>
    <w:rsid w:val="0039070B"/>
    <w:rsid w:val="003908FA"/>
    <w:rsid w:val="00392003"/>
    <w:rsid w:val="00392ABD"/>
    <w:rsid w:val="00392B6F"/>
    <w:rsid w:val="003931EF"/>
    <w:rsid w:val="0039375D"/>
    <w:rsid w:val="0039567C"/>
    <w:rsid w:val="00396072"/>
    <w:rsid w:val="00396B33"/>
    <w:rsid w:val="00397489"/>
    <w:rsid w:val="00397CAD"/>
    <w:rsid w:val="003A0754"/>
    <w:rsid w:val="003A0765"/>
    <w:rsid w:val="003A17CF"/>
    <w:rsid w:val="003A1F38"/>
    <w:rsid w:val="003A1FAE"/>
    <w:rsid w:val="003A32E8"/>
    <w:rsid w:val="003A3E90"/>
    <w:rsid w:val="003A4AC4"/>
    <w:rsid w:val="003A5C80"/>
    <w:rsid w:val="003A6E3C"/>
    <w:rsid w:val="003A7616"/>
    <w:rsid w:val="003A7F16"/>
    <w:rsid w:val="003B29E2"/>
    <w:rsid w:val="003B35AA"/>
    <w:rsid w:val="003B38AC"/>
    <w:rsid w:val="003B3BCF"/>
    <w:rsid w:val="003B4DEB"/>
    <w:rsid w:val="003B521A"/>
    <w:rsid w:val="003B5420"/>
    <w:rsid w:val="003B6574"/>
    <w:rsid w:val="003B7956"/>
    <w:rsid w:val="003B7EC2"/>
    <w:rsid w:val="003C0D46"/>
    <w:rsid w:val="003C0E21"/>
    <w:rsid w:val="003C0E62"/>
    <w:rsid w:val="003C1637"/>
    <w:rsid w:val="003C2B44"/>
    <w:rsid w:val="003C33BF"/>
    <w:rsid w:val="003C357A"/>
    <w:rsid w:val="003C397F"/>
    <w:rsid w:val="003C40D0"/>
    <w:rsid w:val="003C49C1"/>
    <w:rsid w:val="003C70B7"/>
    <w:rsid w:val="003C7627"/>
    <w:rsid w:val="003D0797"/>
    <w:rsid w:val="003D0A63"/>
    <w:rsid w:val="003D1A14"/>
    <w:rsid w:val="003D1B9C"/>
    <w:rsid w:val="003D256D"/>
    <w:rsid w:val="003D3209"/>
    <w:rsid w:val="003D3312"/>
    <w:rsid w:val="003D34B8"/>
    <w:rsid w:val="003D3D8E"/>
    <w:rsid w:val="003D4E7D"/>
    <w:rsid w:val="003D5EE6"/>
    <w:rsid w:val="003D60F9"/>
    <w:rsid w:val="003D6454"/>
    <w:rsid w:val="003D679A"/>
    <w:rsid w:val="003D6993"/>
    <w:rsid w:val="003D703E"/>
    <w:rsid w:val="003D77BA"/>
    <w:rsid w:val="003E039B"/>
    <w:rsid w:val="003E0D1F"/>
    <w:rsid w:val="003E1574"/>
    <w:rsid w:val="003E1D1F"/>
    <w:rsid w:val="003E24EA"/>
    <w:rsid w:val="003E3F6B"/>
    <w:rsid w:val="003E4557"/>
    <w:rsid w:val="003E46A9"/>
    <w:rsid w:val="003E4803"/>
    <w:rsid w:val="003E4AB3"/>
    <w:rsid w:val="003E5650"/>
    <w:rsid w:val="003E5790"/>
    <w:rsid w:val="003E5B82"/>
    <w:rsid w:val="003F1241"/>
    <w:rsid w:val="003F2419"/>
    <w:rsid w:val="003F39B7"/>
    <w:rsid w:val="003F4AE0"/>
    <w:rsid w:val="003F5039"/>
    <w:rsid w:val="003F7897"/>
    <w:rsid w:val="00400903"/>
    <w:rsid w:val="00400CE7"/>
    <w:rsid w:val="00401E35"/>
    <w:rsid w:val="00401FE8"/>
    <w:rsid w:val="00402841"/>
    <w:rsid w:val="00402E7D"/>
    <w:rsid w:val="0040348D"/>
    <w:rsid w:val="004052E3"/>
    <w:rsid w:val="0040586D"/>
    <w:rsid w:val="004058B8"/>
    <w:rsid w:val="004079E8"/>
    <w:rsid w:val="00410CB9"/>
    <w:rsid w:val="00410E88"/>
    <w:rsid w:val="00410E8F"/>
    <w:rsid w:val="00411B3C"/>
    <w:rsid w:val="004122FC"/>
    <w:rsid w:val="0041239A"/>
    <w:rsid w:val="0041313D"/>
    <w:rsid w:val="00413DAC"/>
    <w:rsid w:val="00414AAD"/>
    <w:rsid w:val="00415BA1"/>
    <w:rsid w:val="004176BE"/>
    <w:rsid w:val="0041783F"/>
    <w:rsid w:val="004202FD"/>
    <w:rsid w:val="00421022"/>
    <w:rsid w:val="0042249E"/>
    <w:rsid w:val="0042253A"/>
    <w:rsid w:val="00422FBA"/>
    <w:rsid w:val="00424B68"/>
    <w:rsid w:val="00425BD2"/>
    <w:rsid w:val="00425C12"/>
    <w:rsid w:val="00425C4E"/>
    <w:rsid w:val="004266F2"/>
    <w:rsid w:val="0042728D"/>
    <w:rsid w:val="00427516"/>
    <w:rsid w:val="00427BA0"/>
    <w:rsid w:val="00430718"/>
    <w:rsid w:val="004313D2"/>
    <w:rsid w:val="0043151E"/>
    <w:rsid w:val="00431869"/>
    <w:rsid w:val="00431C9C"/>
    <w:rsid w:val="004328BD"/>
    <w:rsid w:val="00434209"/>
    <w:rsid w:val="00434B65"/>
    <w:rsid w:val="00434E72"/>
    <w:rsid w:val="00435334"/>
    <w:rsid w:val="00435A75"/>
    <w:rsid w:val="00436A8F"/>
    <w:rsid w:val="00437360"/>
    <w:rsid w:val="00437DE8"/>
    <w:rsid w:val="0044032C"/>
    <w:rsid w:val="004417A3"/>
    <w:rsid w:val="0044198C"/>
    <w:rsid w:val="00441F8A"/>
    <w:rsid w:val="00441FC4"/>
    <w:rsid w:val="00442D35"/>
    <w:rsid w:val="0044312D"/>
    <w:rsid w:val="0044461B"/>
    <w:rsid w:val="00444F02"/>
    <w:rsid w:val="00445334"/>
    <w:rsid w:val="004459B0"/>
    <w:rsid w:val="004478E4"/>
    <w:rsid w:val="004503CC"/>
    <w:rsid w:val="00450A10"/>
    <w:rsid w:val="00451577"/>
    <w:rsid w:val="004528D0"/>
    <w:rsid w:val="00452919"/>
    <w:rsid w:val="00452DD4"/>
    <w:rsid w:val="00453E85"/>
    <w:rsid w:val="00454551"/>
    <w:rsid w:val="00454670"/>
    <w:rsid w:val="00455F93"/>
    <w:rsid w:val="004562B0"/>
    <w:rsid w:val="004565AD"/>
    <w:rsid w:val="00456826"/>
    <w:rsid w:val="0045731C"/>
    <w:rsid w:val="004602AB"/>
    <w:rsid w:val="0046108E"/>
    <w:rsid w:val="0046248C"/>
    <w:rsid w:val="0046279C"/>
    <w:rsid w:val="00462815"/>
    <w:rsid w:val="004640F7"/>
    <w:rsid w:val="004645A4"/>
    <w:rsid w:val="00464988"/>
    <w:rsid w:val="00464AB6"/>
    <w:rsid w:val="004656C7"/>
    <w:rsid w:val="00466DAD"/>
    <w:rsid w:val="0046777A"/>
    <w:rsid w:val="004702A4"/>
    <w:rsid w:val="00470710"/>
    <w:rsid w:val="00470A44"/>
    <w:rsid w:val="00473088"/>
    <w:rsid w:val="004749D9"/>
    <w:rsid w:val="0047602B"/>
    <w:rsid w:val="00477E34"/>
    <w:rsid w:val="00480798"/>
    <w:rsid w:val="0048148D"/>
    <w:rsid w:val="004825E0"/>
    <w:rsid w:val="00484C93"/>
    <w:rsid w:val="00484E77"/>
    <w:rsid w:val="0048644C"/>
    <w:rsid w:val="004865F1"/>
    <w:rsid w:val="0048678B"/>
    <w:rsid w:val="00486D7B"/>
    <w:rsid w:val="0049024D"/>
    <w:rsid w:val="004904DD"/>
    <w:rsid w:val="00491AE9"/>
    <w:rsid w:val="00492C8C"/>
    <w:rsid w:val="004948B8"/>
    <w:rsid w:val="0049599F"/>
    <w:rsid w:val="00495EFA"/>
    <w:rsid w:val="004973B5"/>
    <w:rsid w:val="004976B6"/>
    <w:rsid w:val="004A0806"/>
    <w:rsid w:val="004A0F68"/>
    <w:rsid w:val="004A1062"/>
    <w:rsid w:val="004A3B72"/>
    <w:rsid w:val="004A4431"/>
    <w:rsid w:val="004A5171"/>
    <w:rsid w:val="004A56EF"/>
    <w:rsid w:val="004A57E2"/>
    <w:rsid w:val="004A6AD6"/>
    <w:rsid w:val="004A709F"/>
    <w:rsid w:val="004A774E"/>
    <w:rsid w:val="004B196C"/>
    <w:rsid w:val="004B273F"/>
    <w:rsid w:val="004B2781"/>
    <w:rsid w:val="004B27F0"/>
    <w:rsid w:val="004B321E"/>
    <w:rsid w:val="004B3421"/>
    <w:rsid w:val="004B435A"/>
    <w:rsid w:val="004B4E2A"/>
    <w:rsid w:val="004B6930"/>
    <w:rsid w:val="004B6A04"/>
    <w:rsid w:val="004B6A5D"/>
    <w:rsid w:val="004B73D7"/>
    <w:rsid w:val="004C00C6"/>
    <w:rsid w:val="004C031E"/>
    <w:rsid w:val="004C0702"/>
    <w:rsid w:val="004C0C2B"/>
    <w:rsid w:val="004C2006"/>
    <w:rsid w:val="004C205D"/>
    <w:rsid w:val="004C3CC4"/>
    <w:rsid w:val="004C429E"/>
    <w:rsid w:val="004C5093"/>
    <w:rsid w:val="004C563D"/>
    <w:rsid w:val="004C5E38"/>
    <w:rsid w:val="004C747E"/>
    <w:rsid w:val="004C7A15"/>
    <w:rsid w:val="004D1558"/>
    <w:rsid w:val="004D17F4"/>
    <w:rsid w:val="004D1F28"/>
    <w:rsid w:val="004D24AB"/>
    <w:rsid w:val="004D25F9"/>
    <w:rsid w:val="004D28B0"/>
    <w:rsid w:val="004D2AD2"/>
    <w:rsid w:val="004D2E6D"/>
    <w:rsid w:val="004D318A"/>
    <w:rsid w:val="004D3378"/>
    <w:rsid w:val="004D4280"/>
    <w:rsid w:val="004D46F7"/>
    <w:rsid w:val="004D54AB"/>
    <w:rsid w:val="004D565A"/>
    <w:rsid w:val="004D5CA5"/>
    <w:rsid w:val="004D5E32"/>
    <w:rsid w:val="004D7602"/>
    <w:rsid w:val="004D7859"/>
    <w:rsid w:val="004D7E27"/>
    <w:rsid w:val="004E0F71"/>
    <w:rsid w:val="004E1DFA"/>
    <w:rsid w:val="004E24A9"/>
    <w:rsid w:val="004E3A6D"/>
    <w:rsid w:val="004E3FAD"/>
    <w:rsid w:val="004E45FE"/>
    <w:rsid w:val="004E495D"/>
    <w:rsid w:val="004E4AE0"/>
    <w:rsid w:val="004E4B6C"/>
    <w:rsid w:val="004E509D"/>
    <w:rsid w:val="004F01D6"/>
    <w:rsid w:val="004F0E3F"/>
    <w:rsid w:val="004F1CD9"/>
    <w:rsid w:val="004F3F95"/>
    <w:rsid w:val="004F4E0B"/>
    <w:rsid w:val="004F50EA"/>
    <w:rsid w:val="004F6AE9"/>
    <w:rsid w:val="004F6D9D"/>
    <w:rsid w:val="004F7C4D"/>
    <w:rsid w:val="00500076"/>
    <w:rsid w:val="00500FB0"/>
    <w:rsid w:val="00501103"/>
    <w:rsid w:val="005013B3"/>
    <w:rsid w:val="005018EC"/>
    <w:rsid w:val="00503168"/>
    <w:rsid w:val="00505150"/>
    <w:rsid w:val="005051ED"/>
    <w:rsid w:val="00505803"/>
    <w:rsid w:val="00507B1D"/>
    <w:rsid w:val="00510313"/>
    <w:rsid w:val="005103B3"/>
    <w:rsid w:val="00511230"/>
    <w:rsid w:val="005115B8"/>
    <w:rsid w:val="00511F0A"/>
    <w:rsid w:val="00512587"/>
    <w:rsid w:val="00513774"/>
    <w:rsid w:val="00514956"/>
    <w:rsid w:val="0051572A"/>
    <w:rsid w:val="0051581B"/>
    <w:rsid w:val="00515FC4"/>
    <w:rsid w:val="005161F8"/>
    <w:rsid w:val="00516C31"/>
    <w:rsid w:val="005172B5"/>
    <w:rsid w:val="00520097"/>
    <w:rsid w:val="005208C9"/>
    <w:rsid w:val="00521685"/>
    <w:rsid w:val="0052189D"/>
    <w:rsid w:val="00523018"/>
    <w:rsid w:val="005231B7"/>
    <w:rsid w:val="005233D4"/>
    <w:rsid w:val="00523781"/>
    <w:rsid w:val="00523F8B"/>
    <w:rsid w:val="00526A2E"/>
    <w:rsid w:val="00526F68"/>
    <w:rsid w:val="00527F64"/>
    <w:rsid w:val="0053003E"/>
    <w:rsid w:val="00530A76"/>
    <w:rsid w:val="00531BE2"/>
    <w:rsid w:val="005329A5"/>
    <w:rsid w:val="00532A8A"/>
    <w:rsid w:val="00532C11"/>
    <w:rsid w:val="00532FD6"/>
    <w:rsid w:val="005345CD"/>
    <w:rsid w:val="00534C64"/>
    <w:rsid w:val="00534F65"/>
    <w:rsid w:val="00536720"/>
    <w:rsid w:val="00537AC9"/>
    <w:rsid w:val="005400F7"/>
    <w:rsid w:val="0054014E"/>
    <w:rsid w:val="00540ADD"/>
    <w:rsid w:val="00541118"/>
    <w:rsid w:val="0054325D"/>
    <w:rsid w:val="00545295"/>
    <w:rsid w:val="00545A4C"/>
    <w:rsid w:val="0054631E"/>
    <w:rsid w:val="005477D3"/>
    <w:rsid w:val="00547F60"/>
    <w:rsid w:val="005511B5"/>
    <w:rsid w:val="00552265"/>
    <w:rsid w:val="00553710"/>
    <w:rsid w:val="00554330"/>
    <w:rsid w:val="00554A14"/>
    <w:rsid w:val="00555270"/>
    <w:rsid w:val="00556932"/>
    <w:rsid w:val="00557420"/>
    <w:rsid w:val="00557CC7"/>
    <w:rsid w:val="00560419"/>
    <w:rsid w:val="005606CC"/>
    <w:rsid w:val="00561213"/>
    <w:rsid w:val="0056156C"/>
    <w:rsid w:val="00561A93"/>
    <w:rsid w:val="00562252"/>
    <w:rsid w:val="0056386F"/>
    <w:rsid w:val="00563C25"/>
    <w:rsid w:val="00565F05"/>
    <w:rsid w:val="0056659A"/>
    <w:rsid w:val="0056663D"/>
    <w:rsid w:val="005670FD"/>
    <w:rsid w:val="00570026"/>
    <w:rsid w:val="00570804"/>
    <w:rsid w:val="0057095F"/>
    <w:rsid w:val="0057112D"/>
    <w:rsid w:val="00571D43"/>
    <w:rsid w:val="005721D5"/>
    <w:rsid w:val="005729E0"/>
    <w:rsid w:val="005738F7"/>
    <w:rsid w:val="00573F0A"/>
    <w:rsid w:val="00574726"/>
    <w:rsid w:val="00575BE7"/>
    <w:rsid w:val="005774CA"/>
    <w:rsid w:val="005776E8"/>
    <w:rsid w:val="005777D5"/>
    <w:rsid w:val="00577E56"/>
    <w:rsid w:val="00580902"/>
    <w:rsid w:val="00581F36"/>
    <w:rsid w:val="00583109"/>
    <w:rsid w:val="00583EA1"/>
    <w:rsid w:val="00584957"/>
    <w:rsid w:val="00585318"/>
    <w:rsid w:val="00587219"/>
    <w:rsid w:val="005874D7"/>
    <w:rsid w:val="00587919"/>
    <w:rsid w:val="00590541"/>
    <w:rsid w:val="00590D8F"/>
    <w:rsid w:val="00591694"/>
    <w:rsid w:val="00591B15"/>
    <w:rsid w:val="00591DFA"/>
    <w:rsid w:val="00591E6A"/>
    <w:rsid w:val="005932A0"/>
    <w:rsid w:val="005949A8"/>
    <w:rsid w:val="00595768"/>
    <w:rsid w:val="00595C8F"/>
    <w:rsid w:val="00596AD0"/>
    <w:rsid w:val="00596C15"/>
    <w:rsid w:val="00597380"/>
    <w:rsid w:val="005A1552"/>
    <w:rsid w:val="005A17BF"/>
    <w:rsid w:val="005A21E8"/>
    <w:rsid w:val="005A24E7"/>
    <w:rsid w:val="005A33B1"/>
    <w:rsid w:val="005A379B"/>
    <w:rsid w:val="005A4105"/>
    <w:rsid w:val="005A478B"/>
    <w:rsid w:val="005A484E"/>
    <w:rsid w:val="005A4FC0"/>
    <w:rsid w:val="005A53F9"/>
    <w:rsid w:val="005A6A39"/>
    <w:rsid w:val="005A6FCB"/>
    <w:rsid w:val="005A74D8"/>
    <w:rsid w:val="005A7DC1"/>
    <w:rsid w:val="005B090F"/>
    <w:rsid w:val="005B0B7A"/>
    <w:rsid w:val="005B1122"/>
    <w:rsid w:val="005B1181"/>
    <w:rsid w:val="005B1A3F"/>
    <w:rsid w:val="005B20D2"/>
    <w:rsid w:val="005B2732"/>
    <w:rsid w:val="005B2918"/>
    <w:rsid w:val="005B35A4"/>
    <w:rsid w:val="005B4031"/>
    <w:rsid w:val="005B4E9A"/>
    <w:rsid w:val="005B54B3"/>
    <w:rsid w:val="005B6C4B"/>
    <w:rsid w:val="005B741A"/>
    <w:rsid w:val="005B76EE"/>
    <w:rsid w:val="005C025F"/>
    <w:rsid w:val="005C0DB7"/>
    <w:rsid w:val="005C1839"/>
    <w:rsid w:val="005C2574"/>
    <w:rsid w:val="005C469E"/>
    <w:rsid w:val="005C47D0"/>
    <w:rsid w:val="005C607E"/>
    <w:rsid w:val="005C6B73"/>
    <w:rsid w:val="005C76CE"/>
    <w:rsid w:val="005C7C31"/>
    <w:rsid w:val="005D0460"/>
    <w:rsid w:val="005D0597"/>
    <w:rsid w:val="005D0AB5"/>
    <w:rsid w:val="005D133A"/>
    <w:rsid w:val="005D2671"/>
    <w:rsid w:val="005D2FCD"/>
    <w:rsid w:val="005D38B5"/>
    <w:rsid w:val="005D4CBA"/>
    <w:rsid w:val="005D5709"/>
    <w:rsid w:val="005D5E65"/>
    <w:rsid w:val="005D6B8D"/>
    <w:rsid w:val="005D77D7"/>
    <w:rsid w:val="005E070E"/>
    <w:rsid w:val="005E19E6"/>
    <w:rsid w:val="005E1AB9"/>
    <w:rsid w:val="005E1B55"/>
    <w:rsid w:val="005E1F86"/>
    <w:rsid w:val="005E2D87"/>
    <w:rsid w:val="005E4626"/>
    <w:rsid w:val="005E67BF"/>
    <w:rsid w:val="005E7494"/>
    <w:rsid w:val="005E74AE"/>
    <w:rsid w:val="005E7AB9"/>
    <w:rsid w:val="005E7F23"/>
    <w:rsid w:val="005E7FD2"/>
    <w:rsid w:val="005F06BF"/>
    <w:rsid w:val="005F0A3C"/>
    <w:rsid w:val="005F0A82"/>
    <w:rsid w:val="005F0FC2"/>
    <w:rsid w:val="005F1346"/>
    <w:rsid w:val="005F13E0"/>
    <w:rsid w:val="005F140B"/>
    <w:rsid w:val="005F1963"/>
    <w:rsid w:val="005F1991"/>
    <w:rsid w:val="005F2482"/>
    <w:rsid w:val="005F3EDE"/>
    <w:rsid w:val="005F475A"/>
    <w:rsid w:val="005F4A89"/>
    <w:rsid w:val="005F4E5E"/>
    <w:rsid w:val="005F58C4"/>
    <w:rsid w:val="005F5A65"/>
    <w:rsid w:val="005F5F96"/>
    <w:rsid w:val="005F60B3"/>
    <w:rsid w:val="005F76A2"/>
    <w:rsid w:val="005F7710"/>
    <w:rsid w:val="005F7D17"/>
    <w:rsid w:val="005F7F00"/>
    <w:rsid w:val="00600B16"/>
    <w:rsid w:val="006011A9"/>
    <w:rsid w:val="0060207B"/>
    <w:rsid w:val="0060318B"/>
    <w:rsid w:val="0060335F"/>
    <w:rsid w:val="00604001"/>
    <w:rsid w:val="00604068"/>
    <w:rsid w:val="006054D7"/>
    <w:rsid w:val="00606644"/>
    <w:rsid w:val="006067A1"/>
    <w:rsid w:val="00607386"/>
    <w:rsid w:val="00607BF0"/>
    <w:rsid w:val="0061003F"/>
    <w:rsid w:val="00612233"/>
    <w:rsid w:val="006131F4"/>
    <w:rsid w:val="006131FD"/>
    <w:rsid w:val="0061493F"/>
    <w:rsid w:val="006149DD"/>
    <w:rsid w:val="00615067"/>
    <w:rsid w:val="0061512E"/>
    <w:rsid w:val="006157B8"/>
    <w:rsid w:val="0061601C"/>
    <w:rsid w:val="006169FD"/>
    <w:rsid w:val="00617276"/>
    <w:rsid w:val="006177B5"/>
    <w:rsid w:val="00620242"/>
    <w:rsid w:val="00620555"/>
    <w:rsid w:val="00621441"/>
    <w:rsid w:val="00621836"/>
    <w:rsid w:val="006228F4"/>
    <w:rsid w:val="00622D71"/>
    <w:rsid w:val="0062353A"/>
    <w:rsid w:val="00626571"/>
    <w:rsid w:val="006273DB"/>
    <w:rsid w:val="00627FD0"/>
    <w:rsid w:val="0063039B"/>
    <w:rsid w:val="00631177"/>
    <w:rsid w:val="00633FE3"/>
    <w:rsid w:val="00634297"/>
    <w:rsid w:val="00634B77"/>
    <w:rsid w:val="00635658"/>
    <w:rsid w:val="006361C6"/>
    <w:rsid w:val="00636758"/>
    <w:rsid w:val="00640070"/>
    <w:rsid w:val="0064155D"/>
    <w:rsid w:val="00641B59"/>
    <w:rsid w:val="00641C7B"/>
    <w:rsid w:val="006423AB"/>
    <w:rsid w:val="006424F2"/>
    <w:rsid w:val="0064451B"/>
    <w:rsid w:val="00644B42"/>
    <w:rsid w:val="0064651E"/>
    <w:rsid w:val="00646F63"/>
    <w:rsid w:val="00647170"/>
    <w:rsid w:val="00650907"/>
    <w:rsid w:val="00650DDA"/>
    <w:rsid w:val="0065116B"/>
    <w:rsid w:val="0065122E"/>
    <w:rsid w:val="006514B6"/>
    <w:rsid w:val="00651FFB"/>
    <w:rsid w:val="00652324"/>
    <w:rsid w:val="006541FE"/>
    <w:rsid w:val="00654A47"/>
    <w:rsid w:val="0065600D"/>
    <w:rsid w:val="00656402"/>
    <w:rsid w:val="00656998"/>
    <w:rsid w:val="00656F70"/>
    <w:rsid w:val="00657CB2"/>
    <w:rsid w:val="00661550"/>
    <w:rsid w:val="00661597"/>
    <w:rsid w:val="0066243F"/>
    <w:rsid w:val="00663773"/>
    <w:rsid w:val="006640F9"/>
    <w:rsid w:val="0066452B"/>
    <w:rsid w:val="00664D53"/>
    <w:rsid w:val="0066669A"/>
    <w:rsid w:val="00666AB9"/>
    <w:rsid w:val="006711C0"/>
    <w:rsid w:val="006714D1"/>
    <w:rsid w:val="006715FF"/>
    <w:rsid w:val="00672123"/>
    <w:rsid w:val="00673804"/>
    <w:rsid w:val="00673BE4"/>
    <w:rsid w:val="00673ECE"/>
    <w:rsid w:val="006751B5"/>
    <w:rsid w:val="00676CF6"/>
    <w:rsid w:val="00676E7D"/>
    <w:rsid w:val="00676F7A"/>
    <w:rsid w:val="00680D8F"/>
    <w:rsid w:val="0068173C"/>
    <w:rsid w:val="006823BC"/>
    <w:rsid w:val="00682BD1"/>
    <w:rsid w:val="0068347C"/>
    <w:rsid w:val="0068375B"/>
    <w:rsid w:val="00683900"/>
    <w:rsid w:val="00683B60"/>
    <w:rsid w:val="00683D23"/>
    <w:rsid w:val="006860E9"/>
    <w:rsid w:val="006861E6"/>
    <w:rsid w:val="006865D0"/>
    <w:rsid w:val="00690D05"/>
    <w:rsid w:val="00690D33"/>
    <w:rsid w:val="00691A7B"/>
    <w:rsid w:val="00693EBA"/>
    <w:rsid w:val="00694215"/>
    <w:rsid w:val="00694505"/>
    <w:rsid w:val="006945EA"/>
    <w:rsid w:val="00694BE7"/>
    <w:rsid w:val="00694BF9"/>
    <w:rsid w:val="00696085"/>
    <w:rsid w:val="006A0B64"/>
    <w:rsid w:val="006A0CC6"/>
    <w:rsid w:val="006A0DCE"/>
    <w:rsid w:val="006A1076"/>
    <w:rsid w:val="006A1FAC"/>
    <w:rsid w:val="006A2D70"/>
    <w:rsid w:val="006A3675"/>
    <w:rsid w:val="006A36A9"/>
    <w:rsid w:val="006A64AF"/>
    <w:rsid w:val="006A7054"/>
    <w:rsid w:val="006A74D7"/>
    <w:rsid w:val="006B0DC7"/>
    <w:rsid w:val="006B1661"/>
    <w:rsid w:val="006B31BE"/>
    <w:rsid w:val="006B364A"/>
    <w:rsid w:val="006B40D1"/>
    <w:rsid w:val="006B4251"/>
    <w:rsid w:val="006B4931"/>
    <w:rsid w:val="006B4BBC"/>
    <w:rsid w:val="006B5C84"/>
    <w:rsid w:val="006B6173"/>
    <w:rsid w:val="006B667C"/>
    <w:rsid w:val="006B68C3"/>
    <w:rsid w:val="006B74F1"/>
    <w:rsid w:val="006B7B8C"/>
    <w:rsid w:val="006C1C0B"/>
    <w:rsid w:val="006C4CF1"/>
    <w:rsid w:val="006C55B4"/>
    <w:rsid w:val="006C5E80"/>
    <w:rsid w:val="006C660C"/>
    <w:rsid w:val="006C67D0"/>
    <w:rsid w:val="006C7E4E"/>
    <w:rsid w:val="006D0AD1"/>
    <w:rsid w:val="006D0AE6"/>
    <w:rsid w:val="006D2375"/>
    <w:rsid w:val="006D2FA3"/>
    <w:rsid w:val="006D4BB3"/>
    <w:rsid w:val="006D5858"/>
    <w:rsid w:val="006D611E"/>
    <w:rsid w:val="006D789A"/>
    <w:rsid w:val="006D7EF9"/>
    <w:rsid w:val="006E016D"/>
    <w:rsid w:val="006E0328"/>
    <w:rsid w:val="006E0941"/>
    <w:rsid w:val="006E0B80"/>
    <w:rsid w:val="006E1F7B"/>
    <w:rsid w:val="006E293B"/>
    <w:rsid w:val="006E2F29"/>
    <w:rsid w:val="006E39C5"/>
    <w:rsid w:val="006E3C3A"/>
    <w:rsid w:val="006E458A"/>
    <w:rsid w:val="006E4B05"/>
    <w:rsid w:val="006E4D85"/>
    <w:rsid w:val="006E5662"/>
    <w:rsid w:val="006E6079"/>
    <w:rsid w:val="006E66EE"/>
    <w:rsid w:val="006E758B"/>
    <w:rsid w:val="006E75D7"/>
    <w:rsid w:val="006F02BA"/>
    <w:rsid w:val="006F0A63"/>
    <w:rsid w:val="006F1C26"/>
    <w:rsid w:val="006F1C4A"/>
    <w:rsid w:val="006F206C"/>
    <w:rsid w:val="006F2D22"/>
    <w:rsid w:val="006F2F21"/>
    <w:rsid w:val="006F3206"/>
    <w:rsid w:val="006F6464"/>
    <w:rsid w:val="006F7150"/>
    <w:rsid w:val="006F728E"/>
    <w:rsid w:val="006F7491"/>
    <w:rsid w:val="006F7AFF"/>
    <w:rsid w:val="006F7D26"/>
    <w:rsid w:val="007034AC"/>
    <w:rsid w:val="00703839"/>
    <w:rsid w:val="00704036"/>
    <w:rsid w:val="00704206"/>
    <w:rsid w:val="007048E1"/>
    <w:rsid w:val="00704905"/>
    <w:rsid w:val="00706592"/>
    <w:rsid w:val="00706CCF"/>
    <w:rsid w:val="00707D40"/>
    <w:rsid w:val="00710A83"/>
    <w:rsid w:val="00710A8E"/>
    <w:rsid w:val="00710AEE"/>
    <w:rsid w:val="00711481"/>
    <w:rsid w:val="00712924"/>
    <w:rsid w:val="00713002"/>
    <w:rsid w:val="007136D5"/>
    <w:rsid w:val="0071446A"/>
    <w:rsid w:val="007148DE"/>
    <w:rsid w:val="00717D79"/>
    <w:rsid w:val="00720A65"/>
    <w:rsid w:val="00722167"/>
    <w:rsid w:val="00724C81"/>
    <w:rsid w:val="007257F1"/>
    <w:rsid w:val="00726006"/>
    <w:rsid w:val="0072736E"/>
    <w:rsid w:val="007275B5"/>
    <w:rsid w:val="00730535"/>
    <w:rsid w:val="00731340"/>
    <w:rsid w:val="00732BD2"/>
    <w:rsid w:val="0073321D"/>
    <w:rsid w:val="00734D71"/>
    <w:rsid w:val="00734F2B"/>
    <w:rsid w:val="00735083"/>
    <w:rsid w:val="00735103"/>
    <w:rsid w:val="00735A62"/>
    <w:rsid w:val="00735CD9"/>
    <w:rsid w:val="00736A32"/>
    <w:rsid w:val="00740077"/>
    <w:rsid w:val="007410E3"/>
    <w:rsid w:val="007414DC"/>
    <w:rsid w:val="0074151C"/>
    <w:rsid w:val="007435B1"/>
    <w:rsid w:val="00743C17"/>
    <w:rsid w:val="00744419"/>
    <w:rsid w:val="00744726"/>
    <w:rsid w:val="00747708"/>
    <w:rsid w:val="00747F9B"/>
    <w:rsid w:val="00750006"/>
    <w:rsid w:val="007501B7"/>
    <w:rsid w:val="00751784"/>
    <w:rsid w:val="00751FB2"/>
    <w:rsid w:val="0075219F"/>
    <w:rsid w:val="00752864"/>
    <w:rsid w:val="00752D94"/>
    <w:rsid w:val="00753BB4"/>
    <w:rsid w:val="00753E9E"/>
    <w:rsid w:val="00756C80"/>
    <w:rsid w:val="00757170"/>
    <w:rsid w:val="007579EC"/>
    <w:rsid w:val="00760331"/>
    <w:rsid w:val="0076166B"/>
    <w:rsid w:val="00761C21"/>
    <w:rsid w:val="007625A0"/>
    <w:rsid w:val="00762867"/>
    <w:rsid w:val="00762BCF"/>
    <w:rsid w:val="00763B8A"/>
    <w:rsid w:val="007650B9"/>
    <w:rsid w:val="00766A95"/>
    <w:rsid w:val="00766AB7"/>
    <w:rsid w:val="00766D8C"/>
    <w:rsid w:val="00766E09"/>
    <w:rsid w:val="007677C9"/>
    <w:rsid w:val="00767E9E"/>
    <w:rsid w:val="007702F7"/>
    <w:rsid w:val="00770AA3"/>
    <w:rsid w:val="00770C07"/>
    <w:rsid w:val="007710F2"/>
    <w:rsid w:val="00772040"/>
    <w:rsid w:val="00773A9F"/>
    <w:rsid w:val="007749FB"/>
    <w:rsid w:val="00774F9E"/>
    <w:rsid w:val="007750C5"/>
    <w:rsid w:val="007760DA"/>
    <w:rsid w:val="00776E52"/>
    <w:rsid w:val="007770D6"/>
    <w:rsid w:val="00780771"/>
    <w:rsid w:val="00780CDA"/>
    <w:rsid w:val="00780E84"/>
    <w:rsid w:val="00781F95"/>
    <w:rsid w:val="007823B6"/>
    <w:rsid w:val="007835F1"/>
    <w:rsid w:val="00783B0C"/>
    <w:rsid w:val="00784590"/>
    <w:rsid w:val="00784623"/>
    <w:rsid w:val="0078496A"/>
    <w:rsid w:val="00785797"/>
    <w:rsid w:val="0078593E"/>
    <w:rsid w:val="00787DA2"/>
    <w:rsid w:val="00792AB7"/>
    <w:rsid w:val="00792ED9"/>
    <w:rsid w:val="0079358B"/>
    <w:rsid w:val="00793F90"/>
    <w:rsid w:val="00794A9D"/>
    <w:rsid w:val="0079615C"/>
    <w:rsid w:val="007968FF"/>
    <w:rsid w:val="00796A46"/>
    <w:rsid w:val="00797539"/>
    <w:rsid w:val="007A075E"/>
    <w:rsid w:val="007A14CE"/>
    <w:rsid w:val="007A17C0"/>
    <w:rsid w:val="007A20BD"/>
    <w:rsid w:val="007A243E"/>
    <w:rsid w:val="007A3680"/>
    <w:rsid w:val="007A4228"/>
    <w:rsid w:val="007A49F7"/>
    <w:rsid w:val="007A4D16"/>
    <w:rsid w:val="007A6203"/>
    <w:rsid w:val="007A6535"/>
    <w:rsid w:val="007A7948"/>
    <w:rsid w:val="007B022E"/>
    <w:rsid w:val="007B08CC"/>
    <w:rsid w:val="007B0AB2"/>
    <w:rsid w:val="007B13FE"/>
    <w:rsid w:val="007B1D6C"/>
    <w:rsid w:val="007B2337"/>
    <w:rsid w:val="007B293D"/>
    <w:rsid w:val="007B2BEE"/>
    <w:rsid w:val="007B3D0F"/>
    <w:rsid w:val="007B3F8A"/>
    <w:rsid w:val="007B42C9"/>
    <w:rsid w:val="007B54BA"/>
    <w:rsid w:val="007B56A2"/>
    <w:rsid w:val="007B6046"/>
    <w:rsid w:val="007B72CD"/>
    <w:rsid w:val="007C027A"/>
    <w:rsid w:val="007C072B"/>
    <w:rsid w:val="007C23D9"/>
    <w:rsid w:val="007C293F"/>
    <w:rsid w:val="007C2A16"/>
    <w:rsid w:val="007C2F6D"/>
    <w:rsid w:val="007C347F"/>
    <w:rsid w:val="007C3B70"/>
    <w:rsid w:val="007C3D2D"/>
    <w:rsid w:val="007C492A"/>
    <w:rsid w:val="007C57D4"/>
    <w:rsid w:val="007C632F"/>
    <w:rsid w:val="007C7799"/>
    <w:rsid w:val="007D388D"/>
    <w:rsid w:val="007D394F"/>
    <w:rsid w:val="007D3A25"/>
    <w:rsid w:val="007D4D18"/>
    <w:rsid w:val="007D66E4"/>
    <w:rsid w:val="007E008A"/>
    <w:rsid w:val="007E0407"/>
    <w:rsid w:val="007E0BF4"/>
    <w:rsid w:val="007E1633"/>
    <w:rsid w:val="007E4915"/>
    <w:rsid w:val="007E5098"/>
    <w:rsid w:val="007E5137"/>
    <w:rsid w:val="007E51A1"/>
    <w:rsid w:val="007E53FC"/>
    <w:rsid w:val="007E57ED"/>
    <w:rsid w:val="007E593D"/>
    <w:rsid w:val="007E653E"/>
    <w:rsid w:val="007E6C0B"/>
    <w:rsid w:val="007E6EF3"/>
    <w:rsid w:val="007E6F2E"/>
    <w:rsid w:val="007E71F5"/>
    <w:rsid w:val="007E75FC"/>
    <w:rsid w:val="007E7F1D"/>
    <w:rsid w:val="007F034A"/>
    <w:rsid w:val="007F0D7F"/>
    <w:rsid w:val="007F196C"/>
    <w:rsid w:val="007F2190"/>
    <w:rsid w:val="007F340B"/>
    <w:rsid w:val="007F3615"/>
    <w:rsid w:val="007F43C5"/>
    <w:rsid w:val="007F46E3"/>
    <w:rsid w:val="007F4CFE"/>
    <w:rsid w:val="007F4D37"/>
    <w:rsid w:val="007F5186"/>
    <w:rsid w:val="007F534B"/>
    <w:rsid w:val="007F5752"/>
    <w:rsid w:val="007F5B85"/>
    <w:rsid w:val="007F6704"/>
    <w:rsid w:val="007F6875"/>
    <w:rsid w:val="007F6BDC"/>
    <w:rsid w:val="007F6CB2"/>
    <w:rsid w:val="007F7F19"/>
    <w:rsid w:val="00800E7A"/>
    <w:rsid w:val="00800F05"/>
    <w:rsid w:val="008018EB"/>
    <w:rsid w:val="008019DB"/>
    <w:rsid w:val="008025EC"/>
    <w:rsid w:val="0080406E"/>
    <w:rsid w:val="008057B1"/>
    <w:rsid w:val="0080598F"/>
    <w:rsid w:val="00806636"/>
    <w:rsid w:val="00806C1C"/>
    <w:rsid w:val="00810660"/>
    <w:rsid w:val="00811546"/>
    <w:rsid w:val="00813792"/>
    <w:rsid w:val="00814151"/>
    <w:rsid w:val="00814157"/>
    <w:rsid w:val="00814235"/>
    <w:rsid w:val="00814909"/>
    <w:rsid w:val="00815335"/>
    <w:rsid w:val="00815AAC"/>
    <w:rsid w:val="008160B4"/>
    <w:rsid w:val="0081622D"/>
    <w:rsid w:val="008162E2"/>
    <w:rsid w:val="00817AC1"/>
    <w:rsid w:val="008203C9"/>
    <w:rsid w:val="00820D14"/>
    <w:rsid w:val="00822018"/>
    <w:rsid w:val="00822A71"/>
    <w:rsid w:val="008234CA"/>
    <w:rsid w:val="00825786"/>
    <w:rsid w:val="00826486"/>
    <w:rsid w:val="00826B8A"/>
    <w:rsid w:val="00826CE7"/>
    <w:rsid w:val="00831400"/>
    <w:rsid w:val="008334D5"/>
    <w:rsid w:val="008339B6"/>
    <w:rsid w:val="00833B5A"/>
    <w:rsid w:val="00833FFD"/>
    <w:rsid w:val="00834FA1"/>
    <w:rsid w:val="00836911"/>
    <w:rsid w:val="008369D0"/>
    <w:rsid w:val="00836E6A"/>
    <w:rsid w:val="00837567"/>
    <w:rsid w:val="00837619"/>
    <w:rsid w:val="00837C11"/>
    <w:rsid w:val="00837C64"/>
    <w:rsid w:val="00840694"/>
    <w:rsid w:val="0084080E"/>
    <w:rsid w:val="00840FF4"/>
    <w:rsid w:val="00841F89"/>
    <w:rsid w:val="00842195"/>
    <w:rsid w:val="00844514"/>
    <w:rsid w:val="008450AA"/>
    <w:rsid w:val="00847798"/>
    <w:rsid w:val="00847A25"/>
    <w:rsid w:val="00847EF2"/>
    <w:rsid w:val="008504F6"/>
    <w:rsid w:val="00852168"/>
    <w:rsid w:val="0085271A"/>
    <w:rsid w:val="008530F3"/>
    <w:rsid w:val="00853432"/>
    <w:rsid w:val="008541BA"/>
    <w:rsid w:val="00854616"/>
    <w:rsid w:val="00856889"/>
    <w:rsid w:val="00856C01"/>
    <w:rsid w:val="00857458"/>
    <w:rsid w:val="00857D4B"/>
    <w:rsid w:val="008613F8"/>
    <w:rsid w:val="00862640"/>
    <w:rsid w:val="00862AEF"/>
    <w:rsid w:val="0086411C"/>
    <w:rsid w:val="00864888"/>
    <w:rsid w:val="00864BA9"/>
    <w:rsid w:val="00864C9E"/>
    <w:rsid w:val="00865B88"/>
    <w:rsid w:val="00866ED9"/>
    <w:rsid w:val="00866FB8"/>
    <w:rsid w:val="00867DA8"/>
    <w:rsid w:val="00870E59"/>
    <w:rsid w:val="008714E9"/>
    <w:rsid w:val="00871775"/>
    <w:rsid w:val="00873134"/>
    <w:rsid w:val="008731A6"/>
    <w:rsid w:val="00874342"/>
    <w:rsid w:val="00874850"/>
    <w:rsid w:val="00874858"/>
    <w:rsid w:val="00874DAC"/>
    <w:rsid w:val="00875BC2"/>
    <w:rsid w:val="00875D00"/>
    <w:rsid w:val="00877A5D"/>
    <w:rsid w:val="00877AAE"/>
    <w:rsid w:val="0088072C"/>
    <w:rsid w:val="00880B2E"/>
    <w:rsid w:val="008812FE"/>
    <w:rsid w:val="00883456"/>
    <w:rsid w:val="0088392D"/>
    <w:rsid w:val="00883F10"/>
    <w:rsid w:val="0088690D"/>
    <w:rsid w:val="00887289"/>
    <w:rsid w:val="008873B6"/>
    <w:rsid w:val="00890329"/>
    <w:rsid w:val="0089051F"/>
    <w:rsid w:val="008915B8"/>
    <w:rsid w:val="008926E9"/>
    <w:rsid w:val="00892CF4"/>
    <w:rsid w:val="008935A4"/>
    <w:rsid w:val="008938F7"/>
    <w:rsid w:val="00894A2A"/>
    <w:rsid w:val="008956F3"/>
    <w:rsid w:val="00896E33"/>
    <w:rsid w:val="008A0C63"/>
    <w:rsid w:val="008A1B54"/>
    <w:rsid w:val="008A23CA"/>
    <w:rsid w:val="008A2524"/>
    <w:rsid w:val="008A2914"/>
    <w:rsid w:val="008A2C22"/>
    <w:rsid w:val="008A3A26"/>
    <w:rsid w:val="008A3A28"/>
    <w:rsid w:val="008A547D"/>
    <w:rsid w:val="008A756C"/>
    <w:rsid w:val="008A7DB8"/>
    <w:rsid w:val="008B0171"/>
    <w:rsid w:val="008B1221"/>
    <w:rsid w:val="008B132F"/>
    <w:rsid w:val="008B14DC"/>
    <w:rsid w:val="008B1725"/>
    <w:rsid w:val="008B1AA7"/>
    <w:rsid w:val="008B21AB"/>
    <w:rsid w:val="008B2A6A"/>
    <w:rsid w:val="008B2E67"/>
    <w:rsid w:val="008B36FC"/>
    <w:rsid w:val="008B39DD"/>
    <w:rsid w:val="008B4BCB"/>
    <w:rsid w:val="008B5FB6"/>
    <w:rsid w:val="008C0A13"/>
    <w:rsid w:val="008C1F10"/>
    <w:rsid w:val="008C3652"/>
    <w:rsid w:val="008C3C41"/>
    <w:rsid w:val="008C3D9B"/>
    <w:rsid w:val="008C3EA4"/>
    <w:rsid w:val="008C4C3D"/>
    <w:rsid w:val="008C514F"/>
    <w:rsid w:val="008C5E9C"/>
    <w:rsid w:val="008C6BFD"/>
    <w:rsid w:val="008C6C3F"/>
    <w:rsid w:val="008C6E47"/>
    <w:rsid w:val="008C702F"/>
    <w:rsid w:val="008C7A25"/>
    <w:rsid w:val="008D0EA0"/>
    <w:rsid w:val="008D274C"/>
    <w:rsid w:val="008D34A3"/>
    <w:rsid w:val="008D34C7"/>
    <w:rsid w:val="008D4553"/>
    <w:rsid w:val="008D469D"/>
    <w:rsid w:val="008D4ABD"/>
    <w:rsid w:val="008D65F0"/>
    <w:rsid w:val="008D6621"/>
    <w:rsid w:val="008D6AF1"/>
    <w:rsid w:val="008D7AD7"/>
    <w:rsid w:val="008D7EC3"/>
    <w:rsid w:val="008E02A2"/>
    <w:rsid w:val="008E26F3"/>
    <w:rsid w:val="008E2E90"/>
    <w:rsid w:val="008E3F86"/>
    <w:rsid w:val="008E4732"/>
    <w:rsid w:val="008E77DA"/>
    <w:rsid w:val="008F1233"/>
    <w:rsid w:val="008F12B7"/>
    <w:rsid w:val="008F18A9"/>
    <w:rsid w:val="008F2BEE"/>
    <w:rsid w:val="008F49A8"/>
    <w:rsid w:val="008F4F2E"/>
    <w:rsid w:val="008F5127"/>
    <w:rsid w:val="008F5431"/>
    <w:rsid w:val="008F54E0"/>
    <w:rsid w:val="008F6178"/>
    <w:rsid w:val="008F6288"/>
    <w:rsid w:val="008F6C93"/>
    <w:rsid w:val="008F7257"/>
    <w:rsid w:val="008F74A3"/>
    <w:rsid w:val="00901587"/>
    <w:rsid w:val="00903398"/>
    <w:rsid w:val="009047E1"/>
    <w:rsid w:val="00904982"/>
    <w:rsid w:val="00904F79"/>
    <w:rsid w:val="009050F5"/>
    <w:rsid w:val="009053A1"/>
    <w:rsid w:val="009066FD"/>
    <w:rsid w:val="00907670"/>
    <w:rsid w:val="00907C01"/>
    <w:rsid w:val="009104AB"/>
    <w:rsid w:val="00911666"/>
    <w:rsid w:val="00911E61"/>
    <w:rsid w:val="00912C34"/>
    <w:rsid w:val="00913BEA"/>
    <w:rsid w:val="00915ACA"/>
    <w:rsid w:val="00916558"/>
    <w:rsid w:val="009166FA"/>
    <w:rsid w:val="009176AF"/>
    <w:rsid w:val="00917E02"/>
    <w:rsid w:val="0092270E"/>
    <w:rsid w:val="00922B8E"/>
    <w:rsid w:val="00922DD3"/>
    <w:rsid w:val="009266CE"/>
    <w:rsid w:val="00926892"/>
    <w:rsid w:val="00926FB9"/>
    <w:rsid w:val="009315E7"/>
    <w:rsid w:val="0093160E"/>
    <w:rsid w:val="009317F3"/>
    <w:rsid w:val="00932226"/>
    <w:rsid w:val="00932660"/>
    <w:rsid w:val="009326BF"/>
    <w:rsid w:val="00932A4F"/>
    <w:rsid w:val="00932EFC"/>
    <w:rsid w:val="00933259"/>
    <w:rsid w:val="00933900"/>
    <w:rsid w:val="00933A52"/>
    <w:rsid w:val="0093634B"/>
    <w:rsid w:val="009367C4"/>
    <w:rsid w:val="0094218F"/>
    <w:rsid w:val="00943450"/>
    <w:rsid w:val="00943D47"/>
    <w:rsid w:val="00943FE7"/>
    <w:rsid w:val="009446B8"/>
    <w:rsid w:val="00944F53"/>
    <w:rsid w:val="00945201"/>
    <w:rsid w:val="0094655A"/>
    <w:rsid w:val="00946701"/>
    <w:rsid w:val="00946AC8"/>
    <w:rsid w:val="00947387"/>
    <w:rsid w:val="00950066"/>
    <w:rsid w:val="009501EE"/>
    <w:rsid w:val="009506FA"/>
    <w:rsid w:val="00950FBB"/>
    <w:rsid w:val="00951EB0"/>
    <w:rsid w:val="009523F8"/>
    <w:rsid w:val="00952B0A"/>
    <w:rsid w:val="0095311F"/>
    <w:rsid w:val="00953238"/>
    <w:rsid w:val="009545F9"/>
    <w:rsid w:val="00955E08"/>
    <w:rsid w:val="00955EBF"/>
    <w:rsid w:val="00956616"/>
    <w:rsid w:val="009573A9"/>
    <w:rsid w:val="00957EFE"/>
    <w:rsid w:val="0096078C"/>
    <w:rsid w:val="009608F1"/>
    <w:rsid w:val="00960D8C"/>
    <w:rsid w:val="00960E36"/>
    <w:rsid w:val="00961E40"/>
    <w:rsid w:val="00962140"/>
    <w:rsid w:val="00962D10"/>
    <w:rsid w:val="00962D3C"/>
    <w:rsid w:val="0096308D"/>
    <w:rsid w:val="00963546"/>
    <w:rsid w:val="00964571"/>
    <w:rsid w:val="009646D9"/>
    <w:rsid w:val="009649E8"/>
    <w:rsid w:val="00965FAB"/>
    <w:rsid w:val="00970428"/>
    <w:rsid w:val="0097137C"/>
    <w:rsid w:val="00971400"/>
    <w:rsid w:val="009718F0"/>
    <w:rsid w:val="00972DE7"/>
    <w:rsid w:val="0097304F"/>
    <w:rsid w:val="009767D8"/>
    <w:rsid w:val="00976B75"/>
    <w:rsid w:val="009777A4"/>
    <w:rsid w:val="009800D9"/>
    <w:rsid w:val="00980198"/>
    <w:rsid w:val="009803DE"/>
    <w:rsid w:val="009805AD"/>
    <w:rsid w:val="009805CE"/>
    <w:rsid w:val="00981390"/>
    <w:rsid w:val="009817CA"/>
    <w:rsid w:val="00981956"/>
    <w:rsid w:val="00981964"/>
    <w:rsid w:val="00982AEA"/>
    <w:rsid w:val="00985931"/>
    <w:rsid w:val="009860F2"/>
    <w:rsid w:val="009875B2"/>
    <w:rsid w:val="00987ABF"/>
    <w:rsid w:val="00991248"/>
    <w:rsid w:val="0099141A"/>
    <w:rsid w:val="0099191A"/>
    <w:rsid w:val="00992263"/>
    <w:rsid w:val="009923AC"/>
    <w:rsid w:val="00993685"/>
    <w:rsid w:val="009952F4"/>
    <w:rsid w:val="009958B7"/>
    <w:rsid w:val="009974F3"/>
    <w:rsid w:val="009979F5"/>
    <w:rsid w:val="009A04F2"/>
    <w:rsid w:val="009A1A1F"/>
    <w:rsid w:val="009A22A8"/>
    <w:rsid w:val="009A2361"/>
    <w:rsid w:val="009A2B2D"/>
    <w:rsid w:val="009A3DC5"/>
    <w:rsid w:val="009A45DC"/>
    <w:rsid w:val="009A4DA2"/>
    <w:rsid w:val="009A5E84"/>
    <w:rsid w:val="009A6055"/>
    <w:rsid w:val="009B10CE"/>
    <w:rsid w:val="009B120E"/>
    <w:rsid w:val="009B1993"/>
    <w:rsid w:val="009B1A55"/>
    <w:rsid w:val="009B2E78"/>
    <w:rsid w:val="009B377D"/>
    <w:rsid w:val="009B3B61"/>
    <w:rsid w:val="009B517B"/>
    <w:rsid w:val="009B5A30"/>
    <w:rsid w:val="009B5E48"/>
    <w:rsid w:val="009B79D1"/>
    <w:rsid w:val="009C178C"/>
    <w:rsid w:val="009C1A33"/>
    <w:rsid w:val="009C1AFC"/>
    <w:rsid w:val="009C26C2"/>
    <w:rsid w:val="009C289C"/>
    <w:rsid w:val="009C3CF4"/>
    <w:rsid w:val="009C3F25"/>
    <w:rsid w:val="009C4AF9"/>
    <w:rsid w:val="009C4FCF"/>
    <w:rsid w:val="009C6054"/>
    <w:rsid w:val="009C6F1C"/>
    <w:rsid w:val="009C76E8"/>
    <w:rsid w:val="009D082E"/>
    <w:rsid w:val="009D0B53"/>
    <w:rsid w:val="009D19AB"/>
    <w:rsid w:val="009D20E2"/>
    <w:rsid w:val="009D2574"/>
    <w:rsid w:val="009D2840"/>
    <w:rsid w:val="009D374B"/>
    <w:rsid w:val="009D3FE7"/>
    <w:rsid w:val="009D5893"/>
    <w:rsid w:val="009D5920"/>
    <w:rsid w:val="009D5D2D"/>
    <w:rsid w:val="009D6128"/>
    <w:rsid w:val="009D6610"/>
    <w:rsid w:val="009D762B"/>
    <w:rsid w:val="009E4060"/>
    <w:rsid w:val="009E5AAA"/>
    <w:rsid w:val="009F014C"/>
    <w:rsid w:val="009F06FF"/>
    <w:rsid w:val="009F09E3"/>
    <w:rsid w:val="009F1EA6"/>
    <w:rsid w:val="009F1FC4"/>
    <w:rsid w:val="009F234D"/>
    <w:rsid w:val="009F25DB"/>
    <w:rsid w:val="009F4714"/>
    <w:rsid w:val="009F4BA0"/>
    <w:rsid w:val="009F5366"/>
    <w:rsid w:val="009F5825"/>
    <w:rsid w:val="009F5DE7"/>
    <w:rsid w:val="009F6237"/>
    <w:rsid w:val="009F7281"/>
    <w:rsid w:val="009F796B"/>
    <w:rsid w:val="009F7A1E"/>
    <w:rsid w:val="00A0011C"/>
    <w:rsid w:val="00A02177"/>
    <w:rsid w:val="00A0779B"/>
    <w:rsid w:val="00A1038D"/>
    <w:rsid w:val="00A10939"/>
    <w:rsid w:val="00A1204D"/>
    <w:rsid w:val="00A127F3"/>
    <w:rsid w:val="00A12E4A"/>
    <w:rsid w:val="00A13081"/>
    <w:rsid w:val="00A13487"/>
    <w:rsid w:val="00A135C6"/>
    <w:rsid w:val="00A13B5C"/>
    <w:rsid w:val="00A1501D"/>
    <w:rsid w:val="00A15C74"/>
    <w:rsid w:val="00A17339"/>
    <w:rsid w:val="00A174B4"/>
    <w:rsid w:val="00A20537"/>
    <w:rsid w:val="00A21186"/>
    <w:rsid w:val="00A212DD"/>
    <w:rsid w:val="00A21328"/>
    <w:rsid w:val="00A22D6B"/>
    <w:rsid w:val="00A25E48"/>
    <w:rsid w:val="00A25E7D"/>
    <w:rsid w:val="00A301B4"/>
    <w:rsid w:val="00A31105"/>
    <w:rsid w:val="00A33430"/>
    <w:rsid w:val="00A338BD"/>
    <w:rsid w:val="00A34104"/>
    <w:rsid w:val="00A344DB"/>
    <w:rsid w:val="00A34C34"/>
    <w:rsid w:val="00A35C6D"/>
    <w:rsid w:val="00A36539"/>
    <w:rsid w:val="00A36D00"/>
    <w:rsid w:val="00A370ED"/>
    <w:rsid w:val="00A37193"/>
    <w:rsid w:val="00A37630"/>
    <w:rsid w:val="00A40A3E"/>
    <w:rsid w:val="00A41CDF"/>
    <w:rsid w:val="00A42C6E"/>
    <w:rsid w:val="00A439AC"/>
    <w:rsid w:val="00A43F8D"/>
    <w:rsid w:val="00A45703"/>
    <w:rsid w:val="00A46058"/>
    <w:rsid w:val="00A46261"/>
    <w:rsid w:val="00A46326"/>
    <w:rsid w:val="00A46933"/>
    <w:rsid w:val="00A46A91"/>
    <w:rsid w:val="00A471B3"/>
    <w:rsid w:val="00A47BDF"/>
    <w:rsid w:val="00A5043F"/>
    <w:rsid w:val="00A50757"/>
    <w:rsid w:val="00A5076A"/>
    <w:rsid w:val="00A51446"/>
    <w:rsid w:val="00A514B6"/>
    <w:rsid w:val="00A517F4"/>
    <w:rsid w:val="00A52282"/>
    <w:rsid w:val="00A531EC"/>
    <w:rsid w:val="00A53363"/>
    <w:rsid w:val="00A5396B"/>
    <w:rsid w:val="00A55944"/>
    <w:rsid w:val="00A57111"/>
    <w:rsid w:val="00A57860"/>
    <w:rsid w:val="00A60673"/>
    <w:rsid w:val="00A60E19"/>
    <w:rsid w:val="00A61E8A"/>
    <w:rsid w:val="00A62014"/>
    <w:rsid w:val="00A623D7"/>
    <w:rsid w:val="00A62ECC"/>
    <w:rsid w:val="00A62F71"/>
    <w:rsid w:val="00A65294"/>
    <w:rsid w:val="00A65386"/>
    <w:rsid w:val="00A6569A"/>
    <w:rsid w:val="00A65A82"/>
    <w:rsid w:val="00A65AFB"/>
    <w:rsid w:val="00A66AA1"/>
    <w:rsid w:val="00A67C37"/>
    <w:rsid w:val="00A67F6C"/>
    <w:rsid w:val="00A73029"/>
    <w:rsid w:val="00A734FB"/>
    <w:rsid w:val="00A737B7"/>
    <w:rsid w:val="00A750E0"/>
    <w:rsid w:val="00A75A73"/>
    <w:rsid w:val="00A77F67"/>
    <w:rsid w:val="00A80AFA"/>
    <w:rsid w:val="00A826AD"/>
    <w:rsid w:val="00A8451F"/>
    <w:rsid w:val="00A8471D"/>
    <w:rsid w:val="00A85448"/>
    <w:rsid w:val="00A864D1"/>
    <w:rsid w:val="00A86A19"/>
    <w:rsid w:val="00A86A89"/>
    <w:rsid w:val="00A86E85"/>
    <w:rsid w:val="00A870D3"/>
    <w:rsid w:val="00A874B8"/>
    <w:rsid w:val="00A8761F"/>
    <w:rsid w:val="00A9033C"/>
    <w:rsid w:val="00A90E30"/>
    <w:rsid w:val="00A940BE"/>
    <w:rsid w:val="00A95A01"/>
    <w:rsid w:val="00A96041"/>
    <w:rsid w:val="00A97224"/>
    <w:rsid w:val="00A97617"/>
    <w:rsid w:val="00A97723"/>
    <w:rsid w:val="00A977F5"/>
    <w:rsid w:val="00AA11CA"/>
    <w:rsid w:val="00AA237B"/>
    <w:rsid w:val="00AA3664"/>
    <w:rsid w:val="00AA3868"/>
    <w:rsid w:val="00AA483F"/>
    <w:rsid w:val="00AA4C21"/>
    <w:rsid w:val="00AA5BF2"/>
    <w:rsid w:val="00AA6966"/>
    <w:rsid w:val="00AA77DC"/>
    <w:rsid w:val="00AA7B22"/>
    <w:rsid w:val="00AA7EEF"/>
    <w:rsid w:val="00AB0F84"/>
    <w:rsid w:val="00AB4538"/>
    <w:rsid w:val="00AB4539"/>
    <w:rsid w:val="00AB59A5"/>
    <w:rsid w:val="00AB7CCB"/>
    <w:rsid w:val="00AC03EE"/>
    <w:rsid w:val="00AC0CC1"/>
    <w:rsid w:val="00AC11AB"/>
    <w:rsid w:val="00AC1D0A"/>
    <w:rsid w:val="00AC3F9A"/>
    <w:rsid w:val="00AC5333"/>
    <w:rsid w:val="00AC56D9"/>
    <w:rsid w:val="00AC5F0C"/>
    <w:rsid w:val="00AC60F0"/>
    <w:rsid w:val="00AC65E1"/>
    <w:rsid w:val="00AC67D6"/>
    <w:rsid w:val="00AC76D2"/>
    <w:rsid w:val="00AD0ADC"/>
    <w:rsid w:val="00AD0E48"/>
    <w:rsid w:val="00AD0E75"/>
    <w:rsid w:val="00AD312E"/>
    <w:rsid w:val="00AD44C5"/>
    <w:rsid w:val="00AD48A7"/>
    <w:rsid w:val="00AD4975"/>
    <w:rsid w:val="00AD5BE0"/>
    <w:rsid w:val="00AD68AC"/>
    <w:rsid w:val="00AD7C78"/>
    <w:rsid w:val="00AD7EE0"/>
    <w:rsid w:val="00AE0128"/>
    <w:rsid w:val="00AE2E86"/>
    <w:rsid w:val="00AE38B0"/>
    <w:rsid w:val="00AE3EC9"/>
    <w:rsid w:val="00AE4B44"/>
    <w:rsid w:val="00AE5E56"/>
    <w:rsid w:val="00AE60B2"/>
    <w:rsid w:val="00AE65F9"/>
    <w:rsid w:val="00AE6BB6"/>
    <w:rsid w:val="00AE7017"/>
    <w:rsid w:val="00AE7BE0"/>
    <w:rsid w:val="00AF007E"/>
    <w:rsid w:val="00AF1E0A"/>
    <w:rsid w:val="00AF1EB4"/>
    <w:rsid w:val="00AF233D"/>
    <w:rsid w:val="00AF2E37"/>
    <w:rsid w:val="00AF2ECB"/>
    <w:rsid w:val="00AF3932"/>
    <w:rsid w:val="00AF406B"/>
    <w:rsid w:val="00AF42A1"/>
    <w:rsid w:val="00AF506B"/>
    <w:rsid w:val="00AF50DE"/>
    <w:rsid w:val="00AF5174"/>
    <w:rsid w:val="00AF581B"/>
    <w:rsid w:val="00AF5FB3"/>
    <w:rsid w:val="00AF62A4"/>
    <w:rsid w:val="00AF6F98"/>
    <w:rsid w:val="00AF72E2"/>
    <w:rsid w:val="00AF755B"/>
    <w:rsid w:val="00B00362"/>
    <w:rsid w:val="00B009D8"/>
    <w:rsid w:val="00B01A85"/>
    <w:rsid w:val="00B01E91"/>
    <w:rsid w:val="00B046FE"/>
    <w:rsid w:val="00B0486B"/>
    <w:rsid w:val="00B0561F"/>
    <w:rsid w:val="00B0605F"/>
    <w:rsid w:val="00B0660F"/>
    <w:rsid w:val="00B073DD"/>
    <w:rsid w:val="00B10B0D"/>
    <w:rsid w:val="00B10EE8"/>
    <w:rsid w:val="00B12095"/>
    <w:rsid w:val="00B129D5"/>
    <w:rsid w:val="00B13ABC"/>
    <w:rsid w:val="00B14FD7"/>
    <w:rsid w:val="00B167BD"/>
    <w:rsid w:val="00B2055E"/>
    <w:rsid w:val="00B20A1A"/>
    <w:rsid w:val="00B21FA1"/>
    <w:rsid w:val="00B22D89"/>
    <w:rsid w:val="00B23243"/>
    <w:rsid w:val="00B25837"/>
    <w:rsid w:val="00B25908"/>
    <w:rsid w:val="00B3034B"/>
    <w:rsid w:val="00B30EC4"/>
    <w:rsid w:val="00B31800"/>
    <w:rsid w:val="00B31CD5"/>
    <w:rsid w:val="00B32B41"/>
    <w:rsid w:val="00B32FE7"/>
    <w:rsid w:val="00B33723"/>
    <w:rsid w:val="00B354FC"/>
    <w:rsid w:val="00B356E5"/>
    <w:rsid w:val="00B35864"/>
    <w:rsid w:val="00B37A7E"/>
    <w:rsid w:val="00B401E3"/>
    <w:rsid w:val="00B4078F"/>
    <w:rsid w:val="00B40E34"/>
    <w:rsid w:val="00B40EBE"/>
    <w:rsid w:val="00B41081"/>
    <w:rsid w:val="00B417FD"/>
    <w:rsid w:val="00B41FF5"/>
    <w:rsid w:val="00B420A8"/>
    <w:rsid w:val="00B423B8"/>
    <w:rsid w:val="00B439D7"/>
    <w:rsid w:val="00B43A5F"/>
    <w:rsid w:val="00B449E6"/>
    <w:rsid w:val="00B4532E"/>
    <w:rsid w:val="00B4636C"/>
    <w:rsid w:val="00B466DA"/>
    <w:rsid w:val="00B47085"/>
    <w:rsid w:val="00B47407"/>
    <w:rsid w:val="00B47966"/>
    <w:rsid w:val="00B50CB1"/>
    <w:rsid w:val="00B528AD"/>
    <w:rsid w:val="00B52BC7"/>
    <w:rsid w:val="00B533BF"/>
    <w:rsid w:val="00B53AA3"/>
    <w:rsid w:val="00B547F0"/>
    <w:rsid w:val="00B54F5B"/>
    <w:rsid w:val="00B551C7"/>
    <w:rsid w:val="00B55394"/>
    <w:rsid w:val="00B55A9F"/>
    <w:rsid w:val="00B55D73"/>
    <w:rsid w:val="00B5699B"/>
    <w:rsid w:val="00B56BA8"/>
    <w:rsid w:val="00B56DA1"/>
    <w:rsid w:val="00B56E5F"/>
    <w:rsid w:val="00B573D1"/>
    <w:rsid w:val="00B57522"/>
    <w:rsid w:val="00B60640"/>
    <w:rsid w:val="00B607FB"/>
    <w:rsid w:val="00B61BB8"/>
    <w:rsid w:val="00B61BC0"/>
    <w:rsid w:val="00B61EB1"/>
    <w:rsid w:val="00B61F7E"/>
    <w:rsid w:val="00B62549"/>
    <w:rsid w:val="00B64377"/>
    <w:rsid w:val="00B648A8"/>
    <w:rsid w:val="00B648AC"/>
    <w:rsid w:val="00B64927"/>
    <w:rsid w:val="00B656BE"/>
    <w:rsid w:val="00B65765"/>
    <w:rsid w:val="00B65A03"/>
    <w:rsid w:val="00B677A8"/>
    <w:rsid w:val="00B70729"/>
    <w:rsid w:val="00B70748"/>
    <w:rsid w:val="00B717E1"/>
    <w:rsid w:val="00B71B82"/>
    <w:rsid w:val="00B7236F"/>
    <w:rsid w:val="00B72539"/>
    <w:rsid w:val="00B72BA4"/>
    <w:rsid w:val="00B72CA0"/>
    <w:rsid w:val="00B73D9A"/>
    <w:rsid w:val="00B7435A"/>
    <w:rsid w:val="00B748B2"/>
    <w:rsid w:val="00B74F5A"/>
    <w:rsid w:val="00B74F74"/>
    <w:rsid w:val="00B759E2"/>
    <w:rsid w:val="00B76D31"/>
    <w:rsid w:val="00B80E7B"/>
    <w:rsid w:val="00B81241"/>
    <w:rsid w:val="00B81D07"/>
    <w:rsid w:val="00B83540"/>
    <w:rsid w:val="00B83A3E"/>
    <w:rsid w:val="00B8444F"/>
    <w:rsid w:val="00B86408"/>
    <w:rsid w:val="00B872A6"/>
    <w:rsid w:val="00B87324"/>
    <w:rsid w:val="00B87E91"/>
    <w:rsid w:val="00B910C2"/>
    <w:rsid w:val="00B92652"/>
    <w:rsid w:val="00B92845"/>
    <w:rsid w:val="00B93F3D"/>
    <w:rsid w:val="00B94BC5"/>
    <w:rsid w:val="00B950EA"/>
    <w:rsid w:val="00B951FA"/>
    <w:rsid w:val="00B96705"/>
    <w:rsid w:val="00BA018B"/>
    <w:rsid w:val="00BA0402"/>
    <w:rsid w:val="00BA2971"/>
    <w:rsid w:val="00BA3F36"/>
    <w:rsid w:val="00BA4074"/>
    <w:rsid w:val="00BA4300"/>
    <w:rsid w:val="00BA444E"/>
    <w:rsid w:val="00BA4FFC"/>
    <w:rsid w:val="00BA6395"/>
    <w:rsid w:val="00BA6E34"/>
    <w:rsid w:val="00BB09C6"/>
    <w:rsid w:val="00BB0A1B"/>
    <w:rsid w:val="00BB16A4"/>
    <w:rsid w:val="00BB1C3F"/>
    <w:rsid w:val="00BB3160"/>
    <w:rsid w:val="00BB3336"/>
    <w:rsid w:val="00BB382C"/>
    <w:rsid w:val="00BB3F42"/>
    <w:rsid w:val="00BB4346"/>
    <w:rsid w:val="00BB497E"/>
    <w:rsid w:val="00BB61FF"/>
    <w:rsid w:val="00BB6400"/>
    <w:rsid w:val="00BB7489"/>
    <w:rsid w:val="00BC00FA"/>
    <w:rsid w:val="00BC239E"/>
    <w:rsid w:val="00BC2485"/>
    <w:rsid w:val="00BC3097"/>
    <w:rsid w:val="00BC30DC"/>
    <w:rsid w:val="00BC3E68"/>
    <w:rsid w:val="00BC4851"/>
    <w:rsid w:val="00BC6544"/>
    <w:rsid w:val="00BC6FDC"/>
    <w:rsid w:val="00BD0C91"/>
    <w:rsid w:val="00BD0E15"/>
    <w:rsid w:val="00BD0F81"/>
    <w:rsid w:val="00BD101D"/>
    <w:rsid w:val="00BD5EE0"/>
    <w:rsid w:val="00BD667B"/>
    <w:rsid w:val="00BD68D0"/>
    <w:rsid w:val="00BD6D20"/>
    <w:rsid w:val="00BD6E48"/>
    <w:rsid w:val="00BE0B50"/>
    <w:rsid w:val="00BE1C32"/>
    <w:rsid w:val="00BE2041"/>
    <w:rsid w:val="00BE2CC9"/>
    <w:rsid w:val="00BE4057"/>
    <w:rsid w:val="00BE6331"/>
    <w:rsid w:val="00BE6BB9"/>
    <w:rsid w:val="00BE6E4B"/>
    <w:rsid w:val="00BE7209"/>
    <w:rsid w:val="00BE72FF"/>
    <w:rsid w:val="00BE748C"/>
    <w:rsid w:val="00BE795A"/>
    <w:rsid w:val="00BE7DC0"/>
    <w:rsid w:val="00BF1C2D"/>
    <w:rsid w:val="00BF2AF6"/>
    <w:rsid w:val="00BF3C61"/>
    <w:rsid w:val="00BF3D75"/>
    <w:rsid w:val="00BF3D76"/>
    <w:rsid w:val="00BF40DF"/>
    <w:rsid w:val="00BF5822"/>
    <w:rsid w:val="00BF6008"/>
    <w:rsid w:val="00BF6CE1"/>
    <w:rsid w:val="00BF734A"/>
    <w:rsid w:val="00BF7A85"/>
    <w:rsid w:val="00C0043D"/>
    <w:rsid w:val="00C0214D"/>
    <w:rsid w:val="00C02B79"/>
    <w:rsid w:val="00C03583"/>
    <w:rsid w:val="00C03981"/>
    <w:rsid w:val="00C04374"/>
    <w:rsid w:val="00C04545"/>
    <w:rsid w:val="00C0485B"/>
    <w:rsid w:val="00C05A49"/>
    <w:rsid w:val="00C05AF5"/>
    <w:rsid w:val="00C05FC4"/>
    <w:rsid w:val="00C06143"/>
    <w:rsid w:val="00C063C7"/>
    <w:rsid w:val="00C07C4B"/>
    <w:rsid w:val="00C101F5"/>
    <w:rsid w:val="00C115F2"/>
    <w:rsid w:val="00C14A29"/>
    <w:rsid w:val="00C14AE6"/>
    <w:rsid w:val="00C14E41"/>
    <w:rsid w:val="00C15281"/>
    <w:rsid w:val="00C15598"/>
    <w:rsid w:val="00C15AFE"/>
    <w:rsid w:val="00C15CFF"/>
    <w:rsid w:val="00C164C1"/>
    <w:rsid w:val="00C166FF"/>
    <w:rsid w:val="00C168B9"/>
    <w:rsid w:val="00C16AF9"/>
    <w:rsid w:val="00C172F2"/>
    <w:rsid w:val="00C207FE"/>
    <w:rsid w:val="00C20903"/>
    <w:rsid w:val="00C20CC8"/>
    <w:rsid w:val="00C211C9"/>
    <w:rsid w:val="00C21931"/>
    <w:rsid w:val="00C22214"/>
    <w:rsid w:val="00C22A6A"/>
    <w:rsid w:val="00C23366"/>
    <w:rsid w:val="00C2412F"/>
    <w:rsid w:val="00C242AA"/>
    <w:rsid w:val="00C259A0"/>
    <w:rsid w:val="00C27A9B"/>
    <w:rsid w:val="00C30140"/>
    <w:rsid w:val="00C30498"/>
    <w:rsid w:val="00C3099E"/>
    <w:rsid w:val="00C310EE"/>
    <w:rsid w:val="00C3266D"/>
    <w:rsid w:val="00C32B75"/>
    <w:rsid w:val="00C334B1"/>
    <w:rsid w:val="00C3374F"/>
    <w:rsid w:val="00C3461E"/>
    <w:rsid w:val="00C354AC"/>
    <w:rsid w:val="00C356BA"/>
    <w:rsid w:val="00C367C5"/>
    <w:rsid w:val="00C36C46"/>
    <w:rsid w:val="00C36C4F"/>
    <w:rsid w:val="00C36ED7"/>
    <w:rsid w:val="00C404A6"/>
    <w:rsid w:val="00C41B31"/>
    <w:rsid w:val="00C427CD"/>
    <w:rsid w:val="00C43624"/>
    <w:rsid w:val="00C43EFB"/>
    <w:rsid w:val="00C44C0F"/>
    <w:rsid w:val="00C466DF"/>
    <w:rsid w:val="00C47310"/>
    <w:rsid w:val="00C517BB"/>
    <w:rsid w:val="00C5271E"/>
    <w:rsid w:val="00C52D21"/>
    <w:rsid w:val="00C52F78"/>
    <w:rsid w:val="00C531B0"/>
    <w:rsid w:val="00C5390C"/>
    <w:rsid w:val="00C56A47"/>
    <w:rsid w:val="00C609FB"/>
    <w:rsid w:val="00C60F71"/>
    <w:rsid w:val="00C61ACF"/>
    <w:rsid w:val="00C6279E"/>
    <w:rsid w:val="00C62BAF"/>
    <w:rsid w:val="00C63FAA"/>
    <w:rsid w:val="00C641E4"/>
    <w:rsid w:val="00C64D51"/>
    <w:rsid w:val="00C659FC"/>
    <w:rsid w:val="00C668C2"/>
    <w:rsid w:val="00C67CDE"/>
    <w:rsid w:val="00C70004"/>
    <w:rsid w:val="00C7051D"/>
    <w:rsid w:val="00C70B36"/>
    <w:rsid w:val="00C70B38"/>
    <w:rsid w:val="00C72F9D"/>
    <w:rsid w:val="00C7423E"/>
    <w:rsid w:val="00C757AD"/>
    <w:rsid w:val="00C7601E"/>
    <w:rsid w:val="00C76254"/>
    <w:rsid w:val="00C7640B"/>
    <w:rsid w:val="00C7678E"/>
    <w:rsid w:val="00C76ED7"/>
    <w:rsid w:val="00C76FAA"/>
    <w:rsid w:val="00C77081"/>
    <w:rsid w:val="00C77C7B"/>
    <w:rsid w:val="00C817CB"/>
    <w:rsid w:val="00C819C8"/>
    <w:rsid w:val="00C83810"/>
    <w:rsid w:val="00C83BD6"/>
    <w:rsid w:val="00C85EB2"/>
    <w:rsid w:val="00C87012"/>
    <w:rsid w:val="00C87536"/>
    <w:rsid w:val="00C877C4"/>
    <w:rsid w:val="00C90287"/>
    <w:rsid w:val="00C905BA"/>
    <w:rsid w:val="00C92101"/>
    <w:rsid w:val="00C9217F"/>
    <w:rsid w:val="00C92F2F"/>
    <w:rsid w:val="00C94991"/>
    <w:rsid w:val="00C94A1A"/>
    <w:rsid w:val="00C9552A"/>
    <w:rsid w:val="00C9619A"/>
    <w:rsid w:val="00C96922"/>
    <w:rsid w:val="00C96AC0"/>
    <w:rsid w:val="00C978FD"/>
    <w:rsid w:val="00CA0C61"/>
    <w:rsid w:val="00CA1A54"/>
    <w:rsid w:val="00CA1F19"/>
    <w:rsid w:val="00CA2B2A"/>
    <w:rsid w:val="00CA2BC0"/>
    <w:rsid w:val="00CA305C"/>
    <w:rsid w:val="00CA3238"/>
    <w:rsid w:val="00CA3EC4"/>
    <w:rsid w:val="00CA4528"/>
    <w:rsid w:val="00CA528A"/>
    <w:rsid w:val="00CA529F"/>
    <w:rsid w:val="00CA5413"/>
    <w:rsid w:val="00CA5526"/>
    <w:rsid w:val="00CA6D97"/>
    <w:rsid w:val="00CB225E"/>
    <w:rsid w:val="00CB2520"/>
    <w:rsid w:val="00CB2AA8"/>
    <w:rsid w:val="00CB2B1E"/>
    <w:rsid w:val="00CB2F59"/>
    <w:rsid w:val="00CB3D69"/>
    <w:rsid w:val="00CB4DEB"/>
    <w:rsid w:val="00CB5348"/>
    <w:rsid w:val="00CB748B"/>
    <w:rsid w:val="00CB7BE8"/>
    <w:rsid w:val="00CC0736"/>
    <w:rsid w:val="00CC0B19"/>
    <w:rsid w:val="00CC0EFB"/>
    <w:rsid w:val="00CC0F5D"/>
    <w:rsid w:val="00CC256F"/>
    <w:rsid w:val="00CC2B3B"/>
    <w:rsid w:val="00CC392D"/>
    <w:rsid w:val="00CC424F"/>
    <w:rsid w:val="00CC4BCE"/>
    <w:rsid w:val="00CC520D"/>
    <w:rsid w:val="00CC53C3"/>
    <w:rsid w:val="00CC5FFC"/>
    <w:rsid w:val="00CC70FC"/>
    <w:rsid w:val="00CC7972"/>
    <w:rsid w:val="00CD0D10"/>
    <w:rsid w:val="00CD0DF1"/>
    <w:rsid w:val="00CD13F0"/>
    <w:rsid w:val="00CD16F5"/>
    <w:rsid w:val="00CD2046"/>
    <w:rsid w:val="00CD3216"/>
    <w:rsid w:val="00CD3B75"/>
    <w:rsid w:val="00CD3C25"/>
    <w:rsid w:val="00CD3D2B"/>
    <w:rsid w:val="00CD43F9"/>
    <w:rsid w:val="00CD45A6"/>
    <w:rsid w:val="00CD4FC5"/>
    <w:rsid w:val="00CD5C23"/>
    <w:rsid w:val="00CD5E75"/>
    <w:rsid w:val="00CD626C"/>
    <w:rsid w:val="00CD65D5"/>
    <w:rsid w:val="00CD6D1E"/>
    <w:rsid w:val="00CD70AF"/>
    <w:rsid w:val="00CE002B"/>
    <w:rsid w:val="00CE1008"/>
    <w:rsid w:val="00CE14F7"/>
    <w:rsid w:val="00CE1686"/>
    <w:rsid w:val="00CE2C77"/>
    <w:rsid w:val="00CE3251"/>
    <w:rsid w:val="00CE34E1"/>
    <w:rsid w:val="00CE3DBF"/>
    <w:rsid w:val="00CE4262"/>
    <w:rsid w:val="00CE4895"/>
    <w:rsid w:val="00CE4909"/>
    <w:rsid w:val="00CE51E5"/>
    <w:rsid w:val="00CE57A6"/>
    <w:rsid w:val="00CE5FE0"/>
    <w:rsid w:val="00CE7045"/>
    <w:rsid w:val="00CE747D"/>
    <w:rsid w:val="00CF0989"/>
    <w:rsid w:val="00CF196C"/>
    <w:rsid w:val="00CF2541"/>
    <w:rsid w:val="00CF26E8"/>
    <w:rsid w:val="00CF36C7"/>
    <w:rsid w:val="00CF4E41"/>
    <w:rsid w:val="00CF5273"/>
    <w:rsid w:val="00CF53F3"/>
    <w:rsid w:val="00CF6872"/>
    <w:rsid w:val="00CF7463"/>
    <w:rsid w:val="00D01740"/>
    <w:rsid w:val="00D01D44"/>
    <w:rsid w:val="00D034BC"/>
    <w:rsid w:val="00D04414"/>
    <w:rsid w:val="00D050F5"/>
    <w:rsid w:val="00D057F1"/>
    <w:rsid w:val="00D06192"/>
    <w:rsid w:val="00D0687F"/>
    <w:rsid w:val="00D06EE1"/>
    <w:rsid w:val="00D0787B"/>
    <w:rsid w:val="00D07949"/>
    <w:rsid w:val="00D07FA9"/>
    <w:rsid w:val="00D12E66"/>
    <w:rsid w:val="00D12F6C"/>
    <w:rsid w:val="00D14824"/>
    <w:rsid w:val="00D14A34"/>
    <w:rsid w:val="00D14AD6"/>
    <w:rsid w:val="00D15417"/>
    <w:rsid w:val="00D15E00"/>
    <w:rsid w:val="00D15E94"/>
    <w:rsid w:val="00D1622B"/>
    <w:rsid w:val="00D16C5C"/>
    <w:rsid w:val="00D20FDE"/>
    <w:rsid w:val="00D22524"/>
    <w:rsid w:val="00D243AD"/>
    <w:rsid w:val="00D24AA2"/>
    <w:rsid w:val="00D24CE0"/>
    <w:rsid w:val="00D25CCB"/>
    <w:rsid w:val="00D26418"/>
    <w:rsid w:val="00D27AF8"/>
    <w:rsid w:val="00D27E42"/>
    <w:rsid w:val="00D3060C"/>
    <w:rsid w:val="00D316B3"/>
    <w:rsid w:val="00D31F36"/>
    <w:rsid w:val="00D31F65"/>
    <w:rsid w:val="00D32513"/>
    <w:rsid w:val="00D3302B"/>
    <w:rsid w:val="00D33C49"/>
    <w:rsid w:val="00D34B18"/>
    <w:rsid w:val="00D34ED0"/>
    <w:rsid w:val="00D34FC7"/>
    <w:rsid w:val="00D35185"/>
    <w:rsid w:val="00D371F3"/>
    <w:rsid w:val="00D407C9"/>
    <w:rsid w:val="00D40E5C"/>
    <w:rsid w:val="00D42AC1"/>
    <w:rsid w:val="00D4362B"/>
    <w:rsid w:val="00D45DD8"/>
    <w:rsid w:val="00D4702A"/>
    <w:rsid w:val="00D50C77"/>
    <w:rsid w:val="00D50E7E"/>
    <w:rsid w:val="00D515CA"/>
    <w:rsid w:val="00D51C17"/>
    <w:rsid w:val="00D53630"/>
    <w:rsid w:val="00D53DE5"/>
    <w:rsid w:val="00D549FA"/>
    <w:rsid w:val="00D55123"/>
    <w:rsid w:val="00D57797"/>
    <w:rsid w:val="00D603EE"/>
    <w:rsid w:val="00D60CA4"/>
    <w:rsid w:val="00D61BBA"/>
    <w:rsid w:val="00D62581"/>
    <w:rsid w:val="00D63504"/>
    <w:rsid w:val="00D643F9"/>
    <w:rsid w:val="00D65DC8"/>
    <w:rsid w:val="00D66270"/>
    <w:rsid w:val="00D6679D"/>
    <w:rsid w:val="00D67517"/>
    <w:rsid w:val="00D67598"/>
    <w:rsid w:val="00D67E6C"/>
    <w:rsid w:val="00D702C3"/>
    <w:rsid w:val="00D7052A"/>
    <w:rsid w:val="00D70BB7"/>
    <w:rsid w:val="00D72348"/>
    <w:rsid w:val="00D723D7"/>
    <w:rsid w:val="00D7247B"/>
    <w:rsid w:val="00D72599"/>
    <w:rsid w:val="00D72D89"/>
    <w:rsid w:val="00D73C2B"/>
    <w:rsid w:val="00D73F2B"/>
    <w:rsid w:val="00D741A9"/>
    <w:rsid w:val="00D743D6"/>
    <w:rsid w:val="00D75338"/>
    <w:rsid w:val="00D76431"/>
    <w:rsid w:val="00D766A8"/>
    <w:rsid w:val="00D76B23"/>
    <w:rsid w:val="00D76DBA"/>
    <w:rsid w:val="00D77662"/>
    <w:rsid w:val="00D808A6"/>
    <w:rsid w:val="00D81095"/>
    <w:rsid w:val="00D817D4"/>
    <w:rsid w:val="00D82175"/>
    <w:rsid w:val="00D821FE"/>
    <w:rsid w:val="00D8241E"/>
    <w:rsid w:val="00D82FF4"/>
    <w:rsid w:val="00D83760"/>
    <w:rsid w:val="00D8519A"/>
    <w:rsid w:val="00D8580C"/>
    <w:rsid w:val="00D874D2"/>
    <w:rsid w:val="00D8772E"/>
    <w:rsid w:val="00D877C6"/>
    <w:rsid w:val="00D877F9"/>
    <w:rsid w:val="00D908C9"/>
    <w:rsid w:val="00D92276"/>
    <w:rsid w:val="00D92576"/>
    <w:rsid w:val="00D92D20"/>
    <w:rsid w:val="00D92F97"/>
    <w:rsid w:val="00D936DC"/>
    <w:rsid w:val="00D93775"/>
    <w:rsid w:val="00D94BF3"/>
    <w:rsid w:val="00D953C0"/>
    <w:rsid w:val="00D967E4"/>
    <w:rsid w:val="00D97854"/>
    <w:rsid w:val="00D978E0"/>
    <w:rsid w:val="00D97E99"/>
    <w:rsid w:val="00DA1D24"/>
    <w:rsid w:val="00DA1F42"/>
    <w:rsid w:val="00DA378F"/>
    <w:rsid w:val="00DA3F0D"/>
    <w:rsid w:val="00DA43CA"/>
    <w:rsid w:val="00DA4946"/>
    <w:rsid w:val="00DA52D4"/>
    <w:rsid w:val="00DA635C"/>
    <w:rsid w:val="00DA6938"/>
    <w:rsid w:val="00DA75B7"/>
    <w:rsid w:val="00DA7A05"/>
    <w:rsid w:val="00DB1191"/>
    <w:rsid w:val="00DB398F"/>
    <w:rsid w:val="00DB3C6D"/>
    <w:rsid w:val="00DB3EEA"/>
    <w:rsid w:val="00DB4361"/>
    <w:rsid w:val="00DB48EE"/>
    <w:rsid w:val="00DB5103"/>
    <w:rsid w:val="00DB5DA2"/>
    <w:rsid w:val="00DB6D4F"/>
    <w:rsid w:val="00DB6ECB"/>
    <w:rsid w:val="00DB70D2"/>
    <w:rsid w:val="00DB7300"/>
    <w:rsid w:val="00DC0011"/>
    <w:rsid w:val="00DC02E0"/>
    <w:rsid w:val="00DC0726"/>
    <w:rsid w:val="00DC0FBB"/>
    <w:rsid w:val="00DC13FE"/>
    <w:rsid w:val="00DC2284"/>
    <w:rsid w:val="00DC3498"/>
    <w:rsid w:val="00DC37DD"/>
    <w:rsid w:val="00DC38F0"/>
    <w:rsid w:val="00DC425F"/>
    <w:rsid w:val="00DC4351"/>
    <w:rsid w:val="00DC4A5B"/>
    <w:rsid w:val="00DC6CE1"/>
    <w:rsid w:val="00DC7487"/>
    <w:rsid w:val="00DD0ADE"/>
    <w:rsid w:val="00DD26D1"/>
    <w:rsid w:val="00DD2A8C"/>
    <w:rsid w:val="00DD3FB9"/>
    <w:rsid w:val="00DD3FE9"/>
    <w:rsid w:val="00DD4BA5"/>
    <w:rsid w:val="00DD4D6A"/>
    <w:rsid w:val="00DD520C"/>
    <w:rsid w:val="00DD5754"/>
    <w:rsid w:val="00DD5803"/>
    <w:rsid w:val="00DD5B57"/>
    <w:rsid w:val="00DD5F35"/>
    <w:rsid w:val="00DD5F47"/>
    <w:rsid w:val="00DD6117"/>
    <w:rsid w:val="00DD6EF7"/>
    <w:rsid w:val="00DD7FD4"/>
    <w:rsid w:val="00DE0158"/>
    <w:rsid w:val="00DE09A8"/>
    <w:rsid w:val="00DE09CD"/>
    <w:rsid w:val="00DE1F8A"/>
    <w:rsid w:val="00DE2E92"/>
    <w:rsid w:val="00DE33DD"/>
    <w:rsid w:val="00DE358E"/>
    <w:rsid w:val="00DE3D8C"/>
    <w:rsid w:val="00DE451A"/>
    <w:rsid w:val="00DE4916"/>
    <w:rsid w:val="00DE57E9"/>
    <w:rsid w:val="00DE5C1C"/>
    <w:rsid w:val="00DE5C55"/>
    <w:rsid w:val="00DE665C"/>
    <w:rsid w:val="00DF07BD"/>
    <w:rsid w:val="00DF160A"/>
    <w:rsid w:val="00DF16DA"/>
    <w:rsid w:val="00DF19AC"/>
    <w:rsid w:val="00DF221D"/>
    <w:rsid w:val="00DF2462"/>
    <w:rsid w:val="00DF2FC8"/>
    <w:rsid w:val="00DF2FDC"/>
    <w:rsid w:val="00DF3658"/>
    <w:rsid w:val="00DF3DF4"/>
    <w:rsid w:val="00DF61B6"/>
    <w:rsid w:val="00DF6356"/>
    <w:rsid w:val="00E00B16"/>
    <w:rsid w:val="00E00B55"/>
    <w:rsid w:val="00E00C90"/>
    <w:rsid w:val="00E010AB"/>
    <w:rsid w:val="00E01DE6"/>
    <w:rsid w:val="00E0278F"/>
    <w:rsid w:val="00E03A35"/>
    <w:rsid w:val="00E04946"/>
    <w:rsid w:val="00E04FEA"/>
    <w:rsid w:val="00E058B5"/>
    <w:rsid w:val="00E05A5E"/>
    <w:rsid w:val="00E06077"/>
    <w:rsid w:val="00E065D8"/>
    <w:rsid w:val="00E06BA9"/>
    <w:rsid w:val="00E10200"/>
    <w:rsid w:val="00E10492"/>
    <w:rsid w:val="00E10B3C"/>
    <w:rsid w:val="00E1131C"/>
    <w:rsid w:val="00E11AC1"/>
    <w:rsid w:val="00E11D32"/>
    <w:rsid w:val="00E11F9F"/>
    <w:rsid w:val="00E12097"/>
    <w:rsid w:val="00E1277B"/>
    <w:rsid w:val="00E129CC"/>
    <w:rsid w:val="00E14E9D"/>
    <w:rsid w:val="00E156AF"/>
    <w:rsid w:val="00E1589D"/>
    <w:rsid w:val="00E15C7C"/>
    <w:rsid w:val="00E15EB8"/>
    <w:rsid w:val="00E16400"/>
    <w:rsid w:val="00E16407"/>
    <w:rsid w:val="00E1678E"/>
    <w:rsid w:val="00E17312"/>
    <w:rsid w:val="00E17473"/>
    <w:rsid w:val="00E17C3D"/>
    <w:rsid w:val="00E215A2"/>
    <w:rsid w:val="00E231FC"/>
    <w:rsid w:val="00E24703"/>
    <w:rsid w:val="00E24D54"/>
    <w:rsid w:val="00E24ED2"/>
    <w:rsid w:val="00E2687A"/>
    <w:rsid w:val="00E26E35"/>
    <w:rsid w:val="00E27565"/>
    <w:rsid w:val="00E305FD"/>
    <w:rsid w:val="00E3109B"/>
    <w:rsid w:val="00E31FC9"/>
    <w:rsid w:val="00E33283"/>
    <w:rsid w:val="00E332EC"/>
    <w:rsid w:val="00E3341C"/>
    <w:rsid w:val="00E33D3B"/>
    <w:rsid w:val="00E350EA"/>
    <w:rsid w:val="00E36CCF"/>
    <w:rsid w:val="00E37928"/>
    <w:rsid w:val="00E405B2"/>
    <w:rsid w:val="00E42C3B"/>
    <w:rsid w:val="00E44B6B"/>
    <w:rsid w:val="00E44B76"/>
    <w:rsid w:val="00E45C43"/>
    <w:rsid w:val="00E45CB9"/>
    <w:rsid w:val="00E4668C"/>
    <w:rsid w:val="00E4719C"/>
    <w:rsid w:val="00E5069B"/>
    <w:rsid w:val="00E50724"/>
    <w:rsid w:val="00E508F2"/>
    <w:rsid w:val="00E50B2B"/>
    <w:rsid w:val="00E51060"/>
    <w:rsid w:val="00E51DE7"/>
    <w:rsid w:val="00E549B4"/>
    <w:rsid w:val="00E54A6C"/>
    <w:rsid w:val="00E54E79"/>
    <w:rsid w:val="00E5505D"/>
    <w:rsid w:val="00E553C1"/>
    <w:rsid w:val="00E564AB"/>
    <w:rsid w:val="00E567DE"/>
    <w:rsid w:val="00E571AB"/>
    <w:rsid w:val="00E57E52"/>
    <w:rsid w:val="00E601B2"/>
    <w:rsid w:val="00E6056C"/>
    <w:rsid w:val="00E612B4"/>
    <w:rsid w:val="00E62675"/>
    <w:rsid w:val="00E62D16"/>
    <w:rsid w:val="00E643FE"/>
    <w:rsid w:val="00E6458D"/>
    <w:rsid w:val="00E64F61"/>
    <w:rsid w:val="00E665CA"/>
    <w:rsid w:val="00E700B5"/>
    <w:rsid w:val="00E701F6"/>
    <w:rsid w:val="00E70C82"/>
    <w:rsid w:val="00E729F0"/>
    <w:rsid w:val="00E73990"/>
    <w:rsid w:val="00E74B34"/>
    <w:rsid w:val="00E77196"/>
    <w:rsid w:val="00E7796D"/>
    <w:rsid w:val="00E80122"/>
    <w:rsid w:val="00E80FBA"/>
    <w:rsid w:val="00E81432"/>
    <w:rsid w:val="00E82178"/>
    <w:rsid w:val="00E82BA0"/>
    <w:rsid w:val="00E830C1"/>
    <w:rsid w:val="00E8383A"/>
    <w:rsid w:val="00E83EEF"/>
    <w:rsid w:val="00E841C2"/>
    <w:rsid w:val="00E84EFB"/>
    <w:rsid w:val="00E8562F"/>
    <w:rsid w:val="00E85ACA"/>
    <w:rsid w:val="00E85BB3"/>
    <w:rsid w:val="00E85E45"/>
    <w:rsid w:val="00E865F2"/>
    <w:rsid w:val="00E86EC2"/>
    <w:rsid w:val="00E876E8"/>
    <w:rsid w:val="00E87778"/>
    <w:rsid w:val="00E90BEC"/>
    <w:rsid w:val="00E91635"/>
    <w:rsid w:val="00E91D5D"/>
    <w:rsid w:val="00E929A8"/>
    <w:rsid w:val="00E939B0"/>
    <w:rsid w:val="00E93AA1"/>
    <w:rsid w:val="00E94AF3"/>
    <w:rsid w:val="00E9573A"/>
    <w:rsid w:val="00E96341"/>
    <w:rsid w:val="00E96BB8"/>
    <w:rsid w:val="00E97001"/>
    <w:rsid w:val="00E9796E"/>
    <w:rsid w:val="00E97D8F"/>
    <w:rsid w:val="00EA014A"/>
    <w:rsid w:val="00EA04C7"/>
    <w:rsid w:val="00EA15CD"/>
    <w:rsid w:val="00EA25EA"/>
    <w:rsid w:val="00EA3008"/>
    <w:rsid w:val="00EA379F"/>
    <w:rsid w:val="00EA3E22"/>
    <w:rsid w:val="00EA6482"/>
    <w:rsid w:val="00EA673A"/>
    <w:rsid w:val="00EA6AA9"/>
    <w:rsid w:val="00EA7B77"/>
    <w:rsid w:val="00EA7F73"/>
    <w:rsid w:val="00EA7FBA"/>
    <w:rsid w:val="00EB00AA"/>
    <w:rsid w:val="00EB022B"/>
    <w:rsid w:val="00EB0964"/>
    <w:rsid w:val="00EB3803"/>
    <w:rsid w:val="00EB46F3"/>
    <w:rsid w:val="00EB500F"/>
    <w:rsid w:val="00EB5171"/>
    <w:rsid w:val="00EB53F7"/>
    <w:rsid w:val="00EB5972"/>
    <w:rsid w:val="00EB5D94"/>
    <w:rsid w:val="00EC13E2"/>
    <w:rsid w:val="00EC5377"/>
    <w:rsid w:val="00EC5A60"/>
    <w:rsid w:val="00EC7093"/>
    <w:rsid w:val="00ED1010"/>
    <w:rsid w:val="00ED1568"/>
    <w:rsid w:val="00ED177B"/>
    <w:rsid w:val="00ED1859"/>
    <w:rsid w:val="00ED1E7C"/>
    <w:rsid w:val="00ED21B0"/>
    <w:rsid w:val="00ED4798"/>
    <w:rsid w:val="00ED4D41"/>
    <w:rsid w:val="00ED5912"/>
    <w:rsid w:val="00ED7540"/>
    <w:rsid w:val="00ED7640"/>
    <w:rsid w:val="00ED76BD"/>
    <w:rsid w:val="00ED774C"/>
    <w:rsid w:val="00ED7DAC"/>
    <w:rsid w:val="00EE1B7F"/>
    <w:rsid w:val="00EE2458"/>
    <w:rsid w:val="00EE2CC4"/>
    <w:rsid w:val="00EE2F3F"/>
    <w:rsid w:val="00EE4082"/>
    <w:rsid w:val="00EE51DA"/>
    <w:rsid w:val="00EE57EB"/>
    <w:rsid w:val="00EE5CB0"/>
    <w:rsid w:val="00EE5FA5"/>
    <w:rsid w:val="00EE6A69"/>
    <w:rsid w:val="00EE6F1F"/>
    <w:rsid w:val="00EF0A27"/>
    <w:rsid w:val="00EF1115"/>
    <w:rsid w:val="00EF1235"/>
    <w:rsid w:val="00EF13F7"/>
    <w:rsid w:val="00EF202A"/>
    <w:rsid w:val="00EF2039"/>
    <w:rsid w:val="00EF2628"/>
    <w:rsid w:val="00EF442B"/>
    <w:rsid w:val="00EF45EA"/>
    <w:rsid w:val="00EF4F32"/>
    <w:rsid w:val="00EF53EA"/>
    <w:rsid w:val="00EF60BB"/>
    <w:rsid w:val="00EF6910"/>
    <w:rsid w:val="00F00062"/>
    <w:rsid w:val="00F001AB"/>
    <w:rsid w:val="00F02EF8"/>
    <w:rsid w:val="00F03147"/>
    <w:rsid w:val="00F040CD"/>
    <w:rsid w:val="00F041DD"/>
    <w:rsid w:val="00F04577"/>
    <w:rsid w:val="00F056CB"/>
    <w:rsid w:val="00F05F33"/>
    <w:rsid w:val="00F0602C"/>
    <w:rsid w:val="00F07688"/>
    <w:rsid w:val="00F07863"/>
    <w:rsid w:val="00F07D96"/>
    <w:rsid w:val="00F10CAA"/>
    <w:rsid w:val="00F11141"/>
    <w:rsid w:val="00F111E8"/>
    <w:rsid w:val="00F1336B"/>
    <w:rsid w:val="00F13D9E"/>
    <w:rsid w:val="00F1449D"/>
    <w:rsid w:val="00F14BA1"/>
    <w:rsid w:val="00F15D0F"/>
    <w:rsid w:val="00F16A1A"/>
    <w:rsid w:val="00F1732E"/>
    <w:rsid w:val="00F179A2"/>
    <w:rsid w:val="00F17CF4"/>
    <w:rsid w:val="00F202C0"/>
    <w:rsid w:val="00F20593"/>
    <w:rsid w:val="00F20AE3"/>
    <w:rsid w:val="00F20B8B"/>
    <w:rsid w:val="00F20D43"/>
    <w:rsid w:val="00F22149"/>
    <w:rsid w:val="00F26B6B"/>
    <w:rsid w:val="00F276CF"/>
    <w:rsid w:val="00F276DE"/>
    <w:rsid w:val="00F31123"/>
    <w:rsid w:val="00F31355"/>
    <w:rsid w:val="00F31C41"/>
    <w:rsid w:val="00F3572E"/>
    <w:rsid w:val="00F359C6"/>
    <w:rsid w:val="00F36442"/>
    <w:rsid w:val="00F36846"/>
    <w:rsid w:val="00F3699A"/>
    <w:rsid w:val="00F404F7"/>
    <w:rsid w:val="00F409D7"/>
    <w:rsid w:val="00F4172E"/>
    <w:rsid w:val="00F42561"/>
    <w:rsid w:val="00F42E48"/>
    <w:rsid w:val="00F43E8D"/>
    <w:rsid w:val="00F4450C"/>
    <w:rsid w:val="00F45413"/>
    <w:rsid w:val="00F45AC2"/>
    <w:rsid w:val="00F46260"/>
    <w:rsid w:val="00F464D4"/>
    <w:rsid w:val="00F46D0B"/>
    <w:rsid w:val="00F47849"/>
    <w:rsid w:val="00F47FAC"/>
    <w:rsid w:val="00F51395"/>
    <w:rsid w:val="00F5146F"/>
    <w:rsid w:val="00F516A9"/>
    <w:rsid w:val="00F559C3"/>
    <w:rsid w:val="00F56C5B"/>
    <w:rsid w:val="00F5726D"/>
    <w:rsid w:val="00F60E36"/>
    <w:rsid w:val="00F61295"/>
    <w:rsid w:val="00F62E67"/>
    <w:rsid w:val="00F63C68"/>
    <w:rsid w:val="00F656DF"/>
    <w:rsid w:val="00F659D3"/>
    <w:rsid w:val="00F65C36"/>
    <w:rsid w:val="00F664F5"/>
    <w:rsid w:val="00F667FB"/>
    <w:rsid w:val="00F66BBD"/>
    <w:rsid w:val="00F70412"/>
    <w:rsid w:val="00F7041D"/>
    <w:rsid w:val="00F70D34"/>
    <w:rsid w:val="00F720A7"/>
    <w:rsid w:val="00F737F2"/>
    <w:rsid w:val="00F75072"/>
    <w:rsid w:val="00F75206"/>
    <w:rsid w:val="00F757B4"/>
    <w:rsid w:val="00F759E2"/>
    <w:rsid w:val="00F7664F"/>
    <w:rsid w:val="00F77171"/>
    <w:rsid w:val="00F7788B"/>
    <w:rsid w:val="00F80F7F"/>
    <w:rsid w:val="00F81E33"/>
    <w:rsid w:val="00F8247C"/>
    <w:rsid w:val="00F84078"/>
    <w:rsid w:val="00F8760D"/>
    <w:rsid w:val="00F87818"/>
    <w:rsid w:val="00F90BAD"/>
    <w:rsid w:val="00F91131"/>
    <w:rsid w:val="00F9161B"/>
    <w:rsid w:val="00F9187C"/>
    <w:rsid w:val="00F92628"/>
    <w:rsid w:val="00F92EEE"/>
    <w:rsid w:val="00F93D0F"/>
    <w:rsid w:val="00F93F07"/>
    <w:rsid w:val="00F94ADB"/>
    <w:rsid w:val="00F95463"/>
    <w:rsid w:val="00F962DF"/>
    <w:rsid w:val="00F962E1"/>
    <w:rsid w:val="00F966AE"/>
    <w:rsid w:val="00F9676D"/>
    <w:rsid w:val="00F96934"/>
    <w:rsid w:val="00F971AB"/>
    <w:rsid w:val="00F971BB"/>
    <w:rsid w:val="00F97460"/>
    <w:rsid w:val="00FA0B41"/>
    <w:rsid w:val="00FA24A9"/>
    <w:rsid w:val="00FA2804"/>
    <w:rsid w:val="00FA2B0D"/>
    <w:rsid w:val="00FA2B62"/>
    <w:rsid w:val="00FA2CE7"/>
    <w:rsid w:val="00FA2EFD"/>
    <w:rsid w:val="00FA3429"/>
    <w:rsid w:val="00FA677A"/>
    <w:rsid w:val="00FA777F"/>
    <w:rsid w:val="00FA7C50"/>
    <w:rsid w:val="00FA7EF8"/>
    <w:rsid w:val="00FB0070"/>
    <w:rsid w:val="00FB066C"/>
    <w:rsid w:val="00FB0B9F"/>
    <w:rsid w:val="00FB0DD9"/>
    <w:rsid w:val="00FB0E40"/>
    <w:rsid w:val="00FB14CF"/>
    <w:rsid w:val="00FB26AC"/>
    <w:rsid w:val="00FB2F69"/>
    <w:rsid w:val="00FB38F0"/>
    <w:rsid w:val="00FB5F0C"/>
    <w:rsid w:val="00FB6530"/>
    <w:rsid w:val="00FB7BE9"/>
    <w:rsid w:val="00FB7C1B"/>
    <w:rsid w:val="00FC005E"/>
    <w:rsid w:val="00FC1D97"/>
    <w:rsid w:val="00FC278E"/>
    <w:rsid w:val="00FC3806"/>
    <w:rsid w:val="00FC3E7A"/>
    <w:rsid w:val="00FC4417"/>
    <w:rsid w:val="00FC4985"/>
    <w:rsid w:val="00FC4F9E"/>
    <w:rsid w:val="00FC5BDD"/>
    <w:rsid w:val="00FC607A"/>
    <w:rsid w:val="00FD00D1"/>
    <w:rsid w:val="00FD128B"/>
    <w:rsid w:val="00FD1902"/>
    <w:rsid w:val="00FD1BFB"/>
    <w:rsid w:val="00FD222F"/>
    <w:rsid w:val="00FD2857"/>
    <w:rsid w:val="00FD4AED"/>
    <w:rsid w:val="00FD4F3E"/>
    <w:rsid w:val="00FD502D"/>
    <w:rsid w:val="00FD5281"/>
    <w:rsid w:val="00FD638A"/>
    <w:rsid w:val="00FD6927"/>
    <w:rsid w:val="00FD6BED"/>
    <w:rsid w:val="00FD78E0"/>
    <w:rsid w:val="00FD7FC0"/>
    <w:rsid w:val="00FE0A67"/>
    <w:rsid w:val="00FE1204"/>
    <w:rsid w:val="00FE1E44"/>
    <w:rsid w:val="00FE2981"/>
    <w:rsid w:val="00FE2C21"/>
    <w:rsid w:val="00FE3861"/>
    <w:rsid w:val="00FE431D"/>
    <w:rsid w:val="00FE4EC8"/>
    <w:rsid w:val="00FE55F3"/>
    <w:rsid w:val="00FE69AA"/>
    <w:rsid w:val="00FE7489"/>
    <w:rsid w:val="00FE7900"/>
    <w:rsid w:val="00FF0240"/>
    <w:rsid w:val="00FF0C2A"/>
    <w:rsid w:val="00FF1F50"/>
    <w:rsid w:val="00FF30EA"/>
    <w:rsid w:val="00FF375B"/>
    <w:rsid w:val="00FF39F8"/>
    <w:rsid w:val="00FF4382"/>
    <w:rsid w:val="00FF5547"/>
    <w:rsid w:val="00FF56EB"/>
    <w:rsid w:val="00FF751F"/>
    <w:rsid w:val="00FF7880"/>
    <w:rsid w:val="00FF7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64BC728"/>
  <w15:docId w15:val="{882A9522-CBBD-4506-8CD0-A995E8B42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D00D1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32226"/>
    <w:pPr>
      <w:keepNext/>
      <w:spacing w:before="240" w:after="60"/>
      <w:outlineLvl w:val="0"/>
    </w:pPr>
    <w:rPr>
      <w:rFonts w:ascii="Arial" w:eastAsia="Times New Roman" w:hAnsi="Arial"/>
      <w:b/>
      <w:bCs/>
      <w:kern w:val="32"/>
      <w:sz w:val="28"/>
      <w:szCs w:val="32"/>
    </w:rPr>
  </w:style>
  <w:style w:type="paragraph" w:styleId="Nagwek2">
    <w:name w:val="heading 2"/>
    <w:basedOn w:val="Normalny"/>
    <w:next w:val="Normalny"/>
    <w:link w:val="Nagwek2Znak"/>
    <w:qFormat/>
    <w:rsid w:val="001F763D"/>
    <w:pPr>
      <w:keepNext/>
      <w:spacing w:after="0" w:line="240" w:lineRule="auto"/>
      <w:ind w:firstLine="360"/>
      <w:jc w:val="both"/>
      <w:outlineLvl w:val="1"/>
    </w:pPr>
    <w:rPr>
      <w:rFonts w:ascii="Tahoma" w:eastAsia="Times New Roman" w:hAnsi="Tahoma"/>
      <w:b/>
      <w:sz w:val="20"/>
      <w:szCs w:val="24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F763D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F4F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List Paragraph,Akapit z listą BS,Punkt 1.1,Kolorowa lista — akcent 11,A_wyliczenie,K-P_odwolanie,Akapit z listą5,maz_wyliczenie,opis dzialania,EPL lista punktowana z wyrózneniem,Wykres"/>
    <w:basedOn w:val="Normalny"/>
    <w:link w:val="AkapitzlistZnak"/>
    <w:uiPriority w:val="34"/>
    <w:qFormat/>
    <w:rsid w:val="008F4F2E"/>
    <w:pPr>
      <w:ind w:left="720"/>
      <w:contextualSpacing/>
    </w:pPr>
    <w:rPr>
      <w:lang w:val="x-none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,Fußno"/>
    <w:basedOn w:val="Normalny"/>
    <w:link w:val="TekstprzypisudolnegoZnak"/>
    <w:uiPriority w:val="99"/>
    <w:unhideWhenUsed/>
    <w:qFormat/>
    <w:rsid w:val="00D15E00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link w:val="Tekstprzypisudolnego"/>
    <w:uiPriority w:val="99"/>
    <w:rsid w:val="00D15E00"/>
    <w:rPr>
      <w:sz w:val="20"/>
      <w:szCs w:val="20"/>
    </w:rPr>
  </w:style>
  <w:style w:type="character" w:styleId="Odwoanieprzypisudolnego">
    <w:name w:val="footnote reference"/>
    <w:aliases w:val="Footnote Reference Number,Footnote symbol,Footnote reference number,note TESI,SUPERS,EN Footnote Reference,Footnote number,Ref,de nota al pie,Odwo3anie przypisu,Times 10 Point,Exposant 3 Point,number,16 Poi,Odwołanie przypisu"/>
    <w:uiPriority w:val="99"/>
    <w:unhideWhenUsed/>
    <w:rsid w:val="00D15E0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1836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621836"/>
    <w:rPr>
      <w:rFonts w:ascii="Tahoma" w:hAnsi="Tahoma" w:cs="Tahoma"/>
      <w:sz w:val="16"/>
      <w:szCs w:val="16"/>
    </w:rPr>
  </w:style>
  <w:style w:type="paragraph" w:customStyle="1" w:styleId="Default">
    <w:name w:val="Default"/>
    <w:link w:val="DefaultZnak"/>
    <w:qFormat/>
    <w:rsid w:val="00297DF7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styleId="Odwoaniedokomentarza">
    <w:name w:val="annotation reference"/>
    <w:uiPriority w:val="99"/>
    <w:unhideWhenUsed/>
    <w:rsid w:val="00297DF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97DF7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297DF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7DF7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97DF7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F36442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F36442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36442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F36442"/>
    <w:rPr>
      <w:sz w:val="22"/>
      <w:szCs w:val="22"/>
      <w:lang w:eastAsia="en-US"/>
    </w:rPr>
  </w:style>
  <w:style w:type="character" w:styleId="Hipercze">
    <w:name w:val="Hyperlink"/>
    <w:uiPriority w:val="99"/>
    <w:unhideWhenUsed/>
    <w:rsid w:val="00112638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112638"/>
    <w:rPr>
      <w:color w:val="800080"/>
      <w:u w:val="single"/>
    </w:rPr>
  </w:style>
  <w:style w:type="character" w:customStyle="1" w:styleId="AkapitzlistZnak">
    <w:name w:val="Akapit z listą Znak"/>
    <w:aliases w:val="Numerowanie Znak,List Paragraph Znak,Akapit z listą BS Znak,Punkt 1.1 Znak,Kolorowa lista — akcent 11 Znak,A_wyliczenie Znak,K-P_odwolanie Znak,Akapit z listą5 Znak,maz_wyliczenie Znak,opis dzialania Znak,Wykres Znak"/>
    <w:link w:val="Akapitzlist"/>
    <w:uiPriority w:val="34"/>
    <w:qFormat/>
    <w:locked/>
    <w:rsid w:val="004528D0"/>
    <w:rPr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396072"/>
    <w:rPr>
      <w:sz w:val="22"/>
      <w:szCs w:val="22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135DC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ierozpoznanawzmianka1">
    <w:name w:val="Nierozpoznana wzmianka1"/>
    <w:uiPriority w:val="99"/>
    <w:semiHidden/>
    <w:unhideWhenUsed/>
    <w:rsid w:val="00965FAB"/>
    <w:rPr>
      <w:color w:val="605E5C"/>
      <w:shd w:val="clear" w:color="auto" w:fill="E1DFDD"/>
    </w:rPr>
  </w:style>
  <w:style w:type="character" w:customStyle="1" w:styleId="Nagwek2Znak">
    <w:name w:val="Nagłówek 2 Znak"/>
    <w:link w:val="Nagwek2"/>
    <w:rsid w:val="001F763D"/>
    <w:rPr>
      <w:rFonts w:ascii="Tahoma" w:eastAsia="Times New Roman" w:hAnsi="Tahoma"/>
      <w:b/>
      <w:szCs w:val="24"/>
      <w:lang w:eastAsia="en-US"/>
    </w:rPr>
  </w:style>
  <w:style w:type="character" w:customStyle="1" w:styleId="Nagwek3Znak">
    <w:name w:val="Nagłówek 3 Znak"/>
    <w:link w:val="Nagwek3"/>
    <w:uiPriority w:val="9"/>
    <w:semiHidden/>
    <w:rsid w:val="001F763D"/>
    <w:rPr>
      <w:rFonts w:ascii="Cambria" w:eastAsia="Times New Roman" w:hAnsi="Cambria"/>
      <w:b/>
      <w:bCs/>
      <w:color w:val="4F81BD"/>
      <w:sz w:val="22"/>
      <w:szCs w:val="22"/>
      <w:lang w:eastAsia="en-US"/>
    </w:rPr>
  </w:style>
  <w:style w:type="character" w:customStyle="1" w:styleId="cf01">
    <w:name w:val="cf01"/>
    <w:rsid w:val="001A0506"/>
    <w:rPr>
      <w:rFonts w:ascii="Segoe UI" w:hAnsi="Segoe UI" w:cs="Segoe UI" w:hint="default"/>
      <w:sz w:val="18"/>
      <w:szCs w:val="18"/>
    </w:rPr>
  </w:style>
  <w:style w:type="character" w:customStyle="1" w:styleId="Nagwek1Znak">
    <w:name w:val="Nagłówek 1 Znak"/>
    <w:link w:val="Nagwek1"/>
    <w:uiPriority w:val="9"/>
    <w:rsid w:val="00932226"/>
    <w:rPr>
      <w:rFonts w:ascii="Arial" w:eastAsia="Times New Roman" w:hAnsi="Arial"/>
      <w:b/>
      <w:bCs/>
      <w:kern w:val="32"/>
      <w:sz w:val="28"/>
      <w:szCs w:val="32"/>
      <w:lang w:eastAsia="en-US"/>
    </w:rPr>
  </w:style>
  <w:style w:type="character" w:customStyle="1" w:styleId="DefaultZnak">
    <w:name w:val="Default Znak"/>
    <w:link w:val="Default"/>
    <w:rsid w:val="00904982"/>
    <w:rPr>
      <w:rFonts w:cs="Calibri"/>
      <w:color w:val="000000"/>
      <w:sz w:val="24"/>
      <w:szCs w:val="24"/>
      <w:lang w:eastAsia="en-US"/>
    </w:rPr>
  </w:style>
  <w:style w:type="paragraph" w:styleId="Tytu">
    <w:name w:val="Title"/>
    <w:basedOn w:val="Normalny"/>
    <w:next w:val="Normalny"/>
    <w:link w:val="TytuZnak"/>
    <w:uiPriority w:val="10"/>
    <w:qFormat/>
    <w:rsid w:val="00DA6938"/>
    <w:pPr>
      <w:spacing w:before="240" w:after="60"/>
      <w:jc w:val="center"/>
      <w:outlineLvl w:val="0"/>
    </w:pPr>
    <w:rPr>
      <w:rFonts w:ascii="Calibri Light" w:eastAsia="Times New Roman" w:hAnsi="Calibri Light"/>
      <w:b/>
      <w:bCs/>
      <w:kern w:val="28"/>
      <w:sz w:val="32"/>
      <w:szCs w:val="32"/>
    </w:rPr>
  </w:style>
  <w:style w:type="character" w:customStyle="1" w:styleId="TytuZnak">
    <w:name w:val="Tytuł Znak"/>
    <w:link w:val="Tytu"/>
    <w:uiPriority w:val="10"/>
    <w:rsid w:val="00DA6938"/>
    <w:rPr>
      <w:rFonts w:ascii="Calibri Light" w:eastAsia="Times New Roman" w:hAnsi="Calibri Light" w:cs="Times New Roman"/>
      <w:b/>
      <w:bCs/>
      <w:kern w:val="28"/>
      <w:sz w:val="32"/>
      <w:szCs w:val="32"/>
      <w:lang w:eastAsia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A6938"/>
    <w:pPr>
      <w:spacing w:after="60"/>
      <w:jc w:val="center"/>
      <w:outlineLvl w:val="1"/>
    </w:pPr>
    <w:rPr>
      <w:rFonts w:ascii="Calibri Light" w:eastAsia="Times New Roman" w:hAnsi="Calibri Light"/>
      <w:sz w:val="24"/>
      <w:szCs w:val="24"/>
    </w:rPr>
  </w:style>
  <w:style w:type="character" w:customStyle="1" w:styleId="PodtytuZnak">
    <w:name w:val="Podtytuł Znak"/>
    <w:link w:val="Podtytu"/>
    <w:uiPriority w:val="11"/>
    <w:rsid w:val="00DA6938"/>
    <w:rPr>
      <w:rFonts w:ascii="Calibri Light" w:eastAsia="Times New Roman" w:hAnsi="Calibri Light" w:cs="Times New Roman"/>
      <w:sz w:val="24"/>
      <w:szCs w:val="24"/>
      <w:lang w:eastAsia="en-US"/>
    </w:rPr>
  </w:style>
  <w:style w:type="character" w:customStyle="1" w:styleId="diff--ux1av">
    <w:name w:val="diff--ux1av"/>
    <w:basedOn w:val="Domylnaczcionkaakapitu"/>
    <w:rsid w:val="007A65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37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7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5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4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0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9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7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8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12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57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11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74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79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25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782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25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41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71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43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1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0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85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29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95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29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73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1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769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3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1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3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1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2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7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1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46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41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91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8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68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77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01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90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8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26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1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81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36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0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06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638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68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2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2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0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3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7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4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21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83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2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8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5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1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6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9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9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7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3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4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6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0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8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7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7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7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5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48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41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47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33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89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48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87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830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7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9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3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44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mojregion.eu/rpo/wp-content/uploads/sites/3/2022/11/uz-6-22-41-1624-z.pdf" TargetMode="External"/><Relationship Id="rId1" Type="http://schemas.openxmlformats.org/officeDocument/2006/relationships/hyperlink" Target="http://eur-lex.europa.eu/legal-content/PL/TXT/PDF/?uri=CELEX:52016XC0719(05)&amp;from=EN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088E0D-7A64-4ADC-B846-9C385CE51E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24</Pages>
  <Words>4637</Words>
  <Characters>27828</Characters>
  <Application>Microsoft Office Word</Application>
  <DocSecurity>0</DocSecurity>
  <Lines>231</Lines>
  <Paragraphs>64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umwkp</Company>
  <LinksUpToDate>false</LinksUpToDate>
  <CharactersWithSpaces>32401</CharactersWithSpaces>
  <SharedDoc>false</SharedDoc>
  <HLinks>
    <vt:vector size="12" baseType="variant">
      <vt:variant>
        <vt:i4>88</vt:i4>
      </vt:variant>
      <vt:variant>
        <vt:i4>3</vt:i4>
      </vt:variant>
      <vt:variant>
        <vt:i4>0</vt:i4>
      </vt:variant>
      <vt:variant>
        <vt:i4>5</vt:i4>
      </vt:variant>
      <vt:variant>
        <vt:lpwstr>https://mojregion.eu/rpo/wp-content/uploads/sites/3/2022/11/uz-6-22-41-1624-z.pdf</vt:lpwstr>
      </vt:variant>
      <vt:variant>
        <vt:lpwstr/>
      </vt:variant>
      <vt:variant>
        <vt:i4>5898323</vt:i4>
      </vt:variant>
      <vt:variant>
        <vt:i4>0</vt:i4>
      </vt:variant>
      <vt:variant>
        <vt:i4>0</vt:i4>
      </vt:variant>
      <vt:variant>
        <vt:i4>5</vt:i4>
      </vt:variant>
      <vt:variant>
        <vt:lpwstr>http://eur-lex.europa.eu/legal-content/PL/TXT/PDF/?uri=CELEX:52016XC0719(05)&amp;from=EN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a.sikora</dc:creator>
  <cp:lastModifiedBy>Przemysław Mentkowski</cp:lastModifiedBy>
  <cp:revision>9</cp:revision>
  <cp:lastPrinted>2025-09-26T06:53:00Z</cp:lastPrinted>
  <dcterms:created xsi:type="dcterms:W3CDTF">2025-09-29T21:45:00Z</dcterms:created>
  <dcterms:modified xsi:type="dcterms:W3CDTF">2025-09-30T08:33:00Z</dcterms:modified>
</cp:coreProperties>
</file>